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093294" w14:paraId="6D483865" w14:textId="77777777" w:rsidTr="003F1ECC">
        <w:trPr>
          <w:trHeight w:hRule="exact" w:val="2948"/>
        </w:trPr>
        <w:tc>
          <w:tcPr>
            <w:tcW w:w="11185" w:type="dxa"/>
            <w:shd w:val="clear" w:color="auto" w:fill="00AFAA"/>
            <w:vAlign w:val="center"/>
          </w:tcPr>
          <w:p w14:paraId="232F6BD3" w14:textId="77777777" w:rsidR="00974E99" w:rsidRPr="00093294" w:rsidRDefault="00974E99" w:rsidP="006F032D">
            <w:pPr>
              <w:pStyle w:val="Documenttype"/>
            </w:pPr>
            <w:bookmarkStart w:id="0" w:name="_GoBack" w:colFirst="0" w:colLast="0"/>
            <w:r w:rsidRPr="00093294">
              <w:t xml:space="preserve">IALA </w:t>
            </w:r>
            <w:r w:rsidR="009A1FCD" w:rsidRPr="00093294">
              <w:t>Model Course</w:t>
            </w:r>
          </w:p>
        </w:tc>
      </w:tr>
      <w:bookmarkEnd w:id="0"/>
    </w:tbl>
    <w:p w14:paraId="06A8641F" w14:textId="77777777" w:rsidR="008972C3" w:rsidRPr="00093294" w:rsidRDefault="008972C3" w:rsidP="003274DB"/>
    <w:p w14:paraId="05159C42" w14:textId="77777777" w:rsidR="00D74AE1" w:rsidRPr="00093294" w:rsidRDefault="00D74AE1" w:rsidP="003274DB"/>
    <w:p w14:paraId="29183CC9" w14:textId="4EBD7DEF" w:rsidR="007B7FEC" w:rsidRPr="00093294" w:rsidRDefault="00DB0ABB" w:rsidP="007B7FEC">
      <w:pPr>
        <w:pStyle w:val="Documentnumber"/>
      </w:pPr>
      <w:r>
        <w:t>L</w:t>
      </w:r>
      <w:r w:rsidR="00D81F4C">
        <w:t>2.11.7</w:t>
      </w:r>
    </w:p>
    <w:p w14:paraId="21E0B653" w14:textId="77777777" w:rsidR="007B7FEC" w:rsidRPr="00093294" w:rsidRDefault="007B7FEC" w:rsidP="003274DB"/>
    <w:p w14:paraId="44BF56AF" w14:textId="77777777" w:rsidR="00776004" w:rsidRDefault="00380F03" w:rsidP="00FB51A6">
      <w:pPr>
        <w:pStyle w:val="Documentname"/>
      </w:pPr>
      <w:r>
        <w:t>AIDS TO NAVIGATION</w:t>
      </w:r>
      <w:r w:rsidRPr="00093294">
        <w:t xml:space="preserve"> </w:t>
      </w:r>
      <w:r>
        <w:t xml:space="preserve">- </w:t>
      </w:r>
      <w:r w:rsidR="002E4993" w:rsidRPr="00093294">
        <w:t>T</w:t>
      </w:r>
      <w:r w:rsidR="00DB0ABB">
        <w:t>echnician Training</w:t>
      </w:r>
    </w:p>
    <w:p w14:paraId="2598CC57" w14:textId="77777777" w:rsidR="009C1D11" w:rsidRDefault="009C1D11" w:rsidP="009C1D11"/>
    <w:p w14:paraId="2ADC2C90" w14:textId="5BFBE12C" w:rsidR="00913B44" w:rsidRPr="00093294" w:rsidRDefault="00DB0ABB" w:rsidP="00380F03">
      <w:pPr>
        <w:pStyle w:val="Documentname"/>
      </w:pPr>
      <w:r>
        <w:t>Level 2</w:t>
      </w:r>
      <w:r w:rsidR="00380F03">
        <w:t xml:space="preserve"> - </w:t>
      </w:r>
      <w:r w:rsidR="00D81F4C" w:rsidRPr="00D81F4C">
        <w:rPr>
          <w:bCs/>
        </w:rPr>
        <w:t>Maintenance Planning &amp; Records</w:t>
      </w:r>
    </w:p>
    <w:p w14:paraId="5BA654DF" w14:textId="77777777" w:rsidR="00913B44" w:rsidRPr="00093294" w:rsidRDefault="00913B44" w:rsidP="00D74AE1"/>
    <w:p w14:paraId="1712D092" w14:textId="77777777" w:rsidR="00913B44" w:rsidRPr="00093294" w:rsidRDefault="00913B44" w:rsidP="00D74AE1"/>
    <w:p w14:paraId="47D8378C" w14:textId="77777777" w:rsidR="00913B44" w:rsidRPr="00093294" w:rsidRDefault="00913B44" w:rsidP="00D74AE1"/>
    <w:p w14:paraId="4CD7CCC7" w14:textId="77777777" w:rsidR="00913B44" w:rsidRPr="00093294" w:rsidRDefault="00913B44" w:rsidP="00D74AE1"/>
    <w:p w14:paraId="0DD7BCBF" w14:textId="77777777" w:rsidR="00913B44" w:rsidRPr="00093294" w:rsidRDefault="00913B44" w:rsidP="00D74AE1"/>
    <w:p w14:paraId="2870A5AF" w14:textId="77777777" w:rsidR="00913B44" w:rsidRPr="00093294" w:rsidRDefault="00913B44" w:rsidP="00D74AE1"/>
    <w:p w14:paraId="0490EA31" w14:textId="77777777" w:rsidR="00913B44" w:rsidRPr="00093294" w:rsidRDefault="00913B44" w:rsidP="00D74AE1"/>
    <w:p w14:paraId="46751572" w14:textId="77777777" w:rsidR="00913B44" w:rsidRPr="00093294" w:rsidRDefault="00913B44" w:rsidP="00D74AE1"/>
    <w:p w14:paraId="14C4805F" w14:textId="77777777" w:rsidR="00913B44" w:rsidRPr="00093294" w:rsidRDefault="00913B44" w:rsidP="00D74AE1"/>
    <w:p w14:paraId="517D7AB4" w14:textId="77777777" w:rsidR="00913B44" w:rsidRPr="00093294" w:rsidRDefault="00913B44" w:rsidP="00D74AE1"/>
    <w:p w14:paraId="55D91C16" w14:textId="77777777" w:rsidR="00913B44" w:rsidRPr="00093294" w:rsidRDefault="00913B44" w:rsidP="00D74AE1"/>
    <w:p w14:paraId="051769E3" w14:textId="77777777" w:rsidR="00913B44" w:rsidRPr="00093294" w:rsidRDefault="00913B44" w:rsidP="00D74AE1"/>
    <w:p w14:paraId="6E45E089" w14:textId="77777777" w:rsidR="00913B44" w:rsidRPr="00093294" w:rsidRDefault="00913B44" w:rsidP="00D74AE1"/>
    <w:p w14:paraId="09C3D505" w14:textId="77777777" w:rsidR="00913B44" w:rsidRPr="00093294" w:rsidRDefault="00913B44" w:rsidP="00D74AE1"/>
    <w:p w14:paraId="38CFCE00" w14:textId="77777777" w:rsidR="00913B44" w:rsidRPr="00093294" w:rsidRDefault="00913B44" w:rsidP="00D74AE1"/>
    <w:p w14:paraId="171E9DC9" w14:textId="77777777" w:rsidR="005C71FF" w:rsidRPr="00093294" w:rsidRDefault="005C71FF" w:rsidP="00D74AE1"/>
    <w:p w14:paraId="0C97DBF3" w14:textId="77777777" w:rsidR="00883AE3" w:rsidRDefault="00883AE3" w:rsidP="00D74AE1"/>
    <w:p w14:paraId="71E3DB1A" w14:textId="77777777" w:rsidR="009C1D11" w:rsidRDefault="009C1D11" w:rsidP="00D74AE1"/>
    <w:p w14:paraId="4D5968CF" w14:textId="77777777" w:rsidR="009C1D11" w:rsidRDefault="009C1D11" w:rsidP="00D74AE1"/>
    <w:p w14:paraId="7A16AA7B" w14:textId="77777777" w:rsidR="009C1D11" w:rsidRDefault="009C1D11" w:rsidP="00D74AE1"/>
    <w:p w14:paraId="5297365B" w14:textId="77777777" w:rsidR="009C1D11" w:rsidRPr="00093294" w:rsidRDefault="009C1D11" w:rsidP="00D74AE1"/>
    <w:p w14:paraId="38DDA809" w14:textId="77777777" w:rsidR="00913B44" w:rsidRPr="00093294" w:rsidRDefault="00913B44" w:rsidP="00913B44">
      <w:pPr>
        <w:pStyle w:val="Editionnumber"/>
      </w:pPr>
      <w:r w:rsidRPr="00093294">
        <w:t xml:space="preserve">Edition </w:t>
      </w:r>
      <w:r w:rsidR="00C67E3E" w:rsidRPr="00C67E3E">
        <w:t>1</w:t>
      </w:r>
      <w:r w:rsidRPr="00C67E3E">
        <w:t>.</w:t>
      </w:r>
      <w:r w:rsidR="00C67E3E">
        <w:t>0</w:t>
      </w:r>
    </w:p>
    <w:p w14:paraId="2A8421EF" w14:textId="4B5E7C2C" w:rsidR="00913B44" w:rsidRPr="00093294" w:rsidRDefault="00D81F4C" w:rsidP="005C71FF">
      <w:pPr>
        <w:pStyle w:val="Documentdate"/>
      </w:pPr>
      <w:r>
        <w:t>December 2013</w:t>
      </w:r>
    </w:p>
    <w:p w14:paraId="2A169E4D" w14:textId="77777777" w:rsidR="00913B44" w:rsidRPr="00093294" w:rsidRDefault="00913B44" w:rsidP="00D74AE1">
      <w:pPr>
        <w:sectPr w:rsidR="00913B44" w:rsidRPr="00093294" w:rsidSect="007E30DF">
          <w:headerReference w:type="default" r:id="rId8"/>
          <w:footerReference w:type="default" r:id="rId9"/>
          <w:type w:val="continuous"/>
          <w:pgSz w:w="11906" w:h="16838" w:code="9"/>
          <w:pgMar w:top="567" w:right="1276" w:bottom="2495" w:left="1276" w:header="567" w:footer="567" w:gutter="0"/>
          <w:cols w:space="708"/>
          <w:docGrid w:linePitch="360"/>
        </w:sectPr>
      </w:pPr>
    </w:p>
    <w:p w14:paraId="40C3A698" w14:textId="77777777" w:rsidR="00914E26" w:rsidRPr="00093294" w:rsidRDefault="00914E26" w:rsidP="00914E26">
      <w:pPr>
        <w:pStyle w:val="BodyText"/>
      </w:pPr>
      <w:r w:rsidRPr="00093294">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093294" w14:paraId="3D135A15" w14:textId="77777777" w:rsidTr="005E4659">
        <w:tc>
          <w:tcPr>
            <w:tcW w:w="1908" w:type="dxa"/>
          </w:tcPr>
          <w:p w14:paraId="2CDAFF05" w14:textId="77777777" w:rsidR="00914E26" w:rsidRPr="00093294" w:rsidRDefault="00914E26" w:rsidP="00ED030E">
            <w:pPr>
              <w:pStyle w:val="Tableheading"/>
              <w:rPr>
                <w:lang w:val="en-GB"/>
              </w:rPr>
            </w:pPr>
            <w:r w:rsidRPr="00093294">
              <w:rPr>
                <w:lang w:val="en-GB"/>
              </w:rPr>
              <w:t>Date</w:t>
            </w:r>
          </w:p>
        </w:tc>
        <w:tc>
          <w:tcPr>
            <w:tcW w:w="3576" w:type="dxa"/>
          </w:tcPr>
          <w:p w14:paraId="68762893" w14:textId="77777777" w:rsidR="00914E26" w:rsidRPr="00093294" w:rsidRDefault="00914E26" w:rsidP="00ED030E">
            <w:pPr>
              <w:pStyle w:val="Tableheading"/>
              <w:rPr>
                <w:lang w:val="en-GB"/>
              </w:rPr>
            </w:pPr>
            <w:r w:rsidRPr="00093294">
              <w:rPr>
                <w:lang w:val="en-GB"/>
              </w:rPr>
              <w:t>Page / Section Revised</w:t>
            </w:r>
          </w:p>
        </w:tc>
        <w:tc>
          <w:tcPr>
            <w:tcW w:w="5001" w:type="dxa"/>
          </w:tcPr>
          <w:p w14:paraId="17FF6D5D" w14:textId="77777777" w:rsidR="00914E26" w:rsidRPr="00093294" w:rsidRDefault="00914E26" w:rsidP="00ED030E">
            <w:pPr>
              <w:pStyle w:val="Tableheading"/>
              <w:rPr>
                <w:lang w:val="en-GB"/>
              </w:rPr>
            </w:pPr>
            <w:r w:rsidRPr="00093294">
              <w:rPr>
                <w:lang w:val="en-GB"/>
              </w:rPr>
              <w:t>Requirement for Revision</w:t>
            </w:r>
          </w:p>
        </w:tc>
      </w:tr>
      <w:tr w:rsidR="00380F03" w:rsidRPr="00093294" w14:paraId="7A364B41" w14:textId="77777777" w:rsidTr="005E4659">
        <w:trPr>
          <w:trHeight w:val="851"/>
        </w:trPr>
        <w:tc>
          <w:tcPr>
            <w:tcW w:w="1908" w:type="dxa"/>
            <w:vAlign w:val="center"/>
          </w:tcPr>
          <w:p w14:paraId="2A73B48B" w14:textId="02CE8B9D" w:rsidR="00380F03" w:rsidRPr="00093294" w:rsidRDefault="00380F03" w:rsidP="00914E26">
            <w:pPr>
              <w:pStyle w:val="Tabletext"/>
            </w:pPr>
          </w:p>
        </w:tc>
        <w:tc>
          <w:tcPr>
            <w:tcW w:w="3576" w:type="dxa"/>
            <w:vAlign w:val="center"/>
          </w:tcPr>
          <w:p w14:paraId="33E1F4F7" w14:textId="48CEC187" w:rsidR="00380F03" w:rsidRPr="00093294" w:rsidRDefault="00380F03" w:rsidP="00914E26">
            <w:pPr>
              <w:pStyle w:val="Tabletext"/>
            </w:pPr>
          </w:p>
        </w:tc>
        <w:tc>
          <w:tcPr>
            <w:tcW w:w="5001" w:type="dxa"/>
            <w:vAlign w:val="center"/>
          </w:tcPr>
          <w:p w14:paraId="7E7F719B" w14:textId="3EE33A6D" w:rsidR="00380F03" w:rsidRPr="00093294" w:rsidRDefault="00380F03" w:rsidP="00914E26">
            <w:pPr>
              <w:pStyle w:val="Tabletext"/>
            </w:pPr>
          </w:p>
        </w:tc>
      </w:tr>
      <w:tr w:rsidR="00380F03" w:rsidRPr="00093294" w14:paraId="74473030" w14:textId="77777777" w:rsidTr="005E4659">
        <w:trPr>
          <w:trHeight w:val="851"/>
        </w:trPr>
        <w:tc>
          <w:tcPr>
            <w:tcW w:w="1908" w:type="dxa"/>
            <w:vAlign w:val="center"/>
          </w:tcPr>
          <w:p w14:paraId="0FF1F7E0" w14:textId="77777777" w:rsidR="00380F03" w:rsidRPr="00093294" w:rsidRDefault="00380F03" w:rsidP="00914E26">
            <w:pPr>
              <w:pStyle w:val="Tabletext"/>
            </w:pPr>
          </w:p>
        </w:tc>
        <w:tc>
          <w:tcPr>
            <w:tcW w:w="3576" w:type="dxa"/>
            <w:vAlign w:val="center"/>
          </w:tcPr>
          <w:p w14:paraId="50BEF835" w14:textId="77777777" w:rsidR="00380F03" w:rsidRPr="00093294" w:rsidRDefault="00380F03" w:rsidP="00914E26">
            <w:pPr>
              <w:pStyle w:val="Tabletext"/>
            </w:pPr>
          </w:p>
        </w:tc>
        <w:tc>
          <w:tcPr>
            <w:tcW w:w="5001" w:type="dxa"/>
            <w:vAlign w:val="center"/>
          </w:tcPr>
          <w:p w14:paraId="4944ED0F" w14:textId="77777777" w:rsidR="00380F03" w:rsidRPr="00093294" w:rsidRDefault="00380F03" w:rsidP="00914E26">
            <w:pPr>
              <w:pStyle w:val="Tabletext"/>
            </w:pPr>
          </w:p>
        </w:tc>
      </w:tr>
      <w:tr w:rsidR="00380F03" w:rsidRPr="00093294" w14:paraId="34E56890" w14:textId="77777777" w:rsidTr="005E4659">
        <w:trPr>
          <w:trHeight w:val="851"/>
        </w:trPr>
        <w:tc>
          <w:tcPr>
            <w:tcW w:w="1908" w:type="dxa"/>
            <w:vAlign w:val="center"/>
          </w:tcPr>
          <w:p w14:paraId="6A10962C" w14:textId="77777777" w:rsidR="00380F03" w:rsidRPr="00093294" w:rsidRDefault="00380F03" w:rsidP="00914E26">
            <w:pPr>
              <w:pStyle w:val="Tabletext"/>
            </w:pPr>
          </w:p>
        </w:tc>
        <w:tc>
          <w:tcPr>
            <w:tcW w:w="3576" w:type="dxa"/>
            <w:vAlign w:val="center"/>
          </w:tcPr>
          <w:p w14:paraId="195E1630" w14:textId="77777777" w:rsidR="00380F03" w:rsidRPr="00093294" w:rsidRDefault="00380F03" w:rsidP="00914E26">
            <w:pPr>
              <w:pStyle w:val="Tabletext"/>
            </w:pPr>
          </w:p>
        </w:tc>
        <w:tc>
          <w:tcPr>
            <w:tcW w:w="5001" w:type="dxa"/>
            <w:vAlign w:val="center"/>
          </w:tcPr>
          <w:p w14:paraId="4986011C" w14:textId="77777777" w:rsidR="00380F03" w:rsidRPr="00093294" w:rsidRDefault="00380F03" w:rsidP="00914E26">
            <w:pPr>
              <w:pStyle w:val="Tabletext"/>
            </w:pPr>
          </w:p>
        </w:tc>
      </w:tr>
      <w:tr w:rsidR="00380F03" w:rsidRPr="00093294" w14:paraId="5EFA32EE" w14:textId="77777777" w:rsidTr="005E4659">
        <w:trPr>
          <w:trHeight w:val="851"/>
        </w:trPr>
        <w:tc>
          <w:tcPr>
            <w:tcW w:w="1908" w:type="dxa"/>
            <w:vAlign w:val="center"/>
          </w:tcPr>
          <w:p w14:paraId="5FE92A89" w14:textId="77777777" w:rsidR="00380F03" w:rsidRPr="00093294" w:rsidRDefault="00380F03" w:rsidP="00914E26">
            <w:pPr>
              <w:pStyle w:val="Tabletext"/>
            </w:pPr>
          </w:p>
        </w:tc>
        <w:tc>
          <w:tcPr>
            <w:tcW w:w="3576" w:type="dxa"/>
            <w:vAlign w:val="center"/>
          </w:tcPr>
          <w:p w14:paraId="0F11BBE3" w14:textId="77777777" w:rsidR="00380F03" w:rsidRPr="00093294" w:rsidRDefault="00380F03" w:rsidP="00914E26">
            <w:pPr>
              <w:pStyle w:val="Tabletext"/>
            </w:pPr>
          </w:p>
        </w:tc>
        <w:tc>
          <w:tcPr>
            <w:tcW w:w="5001" w:type="dxa"/>
            <w:vAlign w:val="center"/>
          </w:tcPr>
          <w:p w14:paraId="3661BF71" w14:textId="77777777" w:rsidR="00380F03" w:rsidRPr="00093294" w:rsidRDefault="00380F03" w:rsidP="00914E26">
            <w:pPr>
              <w:pStyle w:val="Tabletext"/>
            </w:pPr>
          </w:p>
        </w:tc>
      </w:tr>
      <w:tr w:rsidR="00380F03" w:rsidRPr="00093294" w14:paraId="0FC9F487" w14:textId="77777777" w:rsidTr="005E4659">
        <w:trPr>
          <w:trHeight w:val="851"/>
        </w:trPr>
        <w:tc>
          <w:tcPr>
            <w:tcW w:w="1908" w:type="dxa"/>
            <w:vAlign w:val="center"/>
          </w:tcPr>
          <w:p w14:paraId="3F80CF58" w14:textId="77777777" w:rsidR="00380F03" w:rsidRPr="00093294" w:rsidRDefault="00380F03" w:rsidP="00914E26">
            <w:pPr>
              <w:pStyle w:val="Tabletext"/>
            </w:pPr>
          </w:p>
        </w:tc>
        <w:tc>
          <w:tcPr>
            <w:tcW w:w="3576" w:type="dxa"/>
            <w:vAlign w:val="center"/>
          </w:tcPr>
          <w:p w14:paraId="4B9F389D" w14:textId="77777777" w:rsidR="00380F03" w:rsidRPr="00093294" w:rsidRDefault="00380F03" w:rsidP="00914E26">
            <w:pPr>
              <w:pStyle w:val="Tabletext"/>
            </w:pPr>
          </w:p>
        </w:tc>
        <w:tc>
          <w:tcPr>
            <w:tcW w:w="5001" w:type="dxa"/>
            <w:vAlign w:val="center"/>
          </w:tcPr>
          <w:p w14:paraId="364BAA1D" w14:textId="77777777" w:rsidR="00380F03" w:rsidRPr="00093294" w:rsidRDefault="00380F03" w:rsidP="00914E26">
            <w:pPr>
              <w:pStyle w:val="Tabletext"/>
            </w:pPr>
          </w:p>
        </w:tc>
      </w:tr>
      <w:tr w:rsidR="00380F03" w:rsidRPr="00093294" w14:paraId="0EC91FD0" w14:textId="77777777" w:rsidTr="005E4659">
        <w:trPr>
          <w:trHeight w:val="851"/>
        </w:trPr>
        <w:tc>
          <w:tcPr>
            <w:tcW w:w="1908" w:type="dxa"/>
            <w:vAlign w:val="center"/>
          </w:tcPr>
          <w:p w14:paraId="51B6984A" w14:textId="77777777" w:rsidR="00380F03" w:rsidRPr="00093294" w:rsidRDefault="00380F03" w:rsidP="00914E26">
            <w:pPr>
              <w:pStyle w:val="Tabletext"/>
            </w:pPr>
          </w:p>
        </w:tc>
        <w:tc>
          <w:tcPr>
            <w:tcW w:w="3576" w:type="dxa"/>
            <w:vAlign w:val="center"/>
          </w:tcPr>
          <w:p w14:paraId="64FD2007" w14:textId="77777777" w:rsidR="00380F03" w:rsidRPr="00093294" w:rsidRDefault="00380F03" w:rsidP="00914E26">
            <w:pPr>
              <w:pStyle w:val="Tabletext"/>
            </w:pPr>
          </w:p>
        </w:tc>
        <w:tc>
          <w:tcPr>
            <w:tcW w:w="5001" w:type="dxa"/>
            <w:vAlign w:val="center"/>
          </w:tcPr>
          <w:p w14:paraId="5DC2A1E1" w14:textId="77777777" w:rsidR="00380F03" w:rsidRPr="00093294" w:rsidRDefault="00380F03" w:rsidP="00914E26">
            <w:pPr>
              <w:pStyle w:val="Tabletext"/>
            </w:pPr>
          </w:p>
        </w:tc>
      </w:tr>
    </w:tbl>
    <w:p w14:paraId="54D637B1" w14:textId="77777777" w:rsidR="00914E26" w:rsidRPr="00093294" w:rsidRDefault="00914E26" w:rsidP="00D74AE1"/>
    <w:p w14:paraId="392365EE" w14:textId="77777777" w:rsidR="005E4659" w:rsidRPr="00093294" w:rsidRDefault="005E4659" w:rsidP="00914E26">
      <w:pPr>
        <w:spacing w:after="200" w:line="276" w:lineRule="auto"/>
        <w:sectPr w:rsidR="005E4659" w:rsidRPr="00093294" w:rsidSect="00F00376">
          <w:headerReference w:type="default" r:id="rId10"/>
          <w:footerReference w:type="default" r:id="rId11"/>
          <w:pgSz w:w="11906" w:h="16838" w:code="9"/>
          <w:pgMar w:top="567" w:right="794" w:bottom="567" w:left="907" w:header="567" w:footer="567" w:gutter="0"/>
          <w:cols w:space="708"/>
          <w:docGrid w:linePitch="360"/>
        </w:sectPr>
      </w:pPr>
    </w:p>
    <w:commentRangeStart w:id="1"/>
    <w:p w14:paraId="1E0A3321" w14:textId="77777777" w:rsidR="0076167A" w:rsidRDefault="002A29D4">
      <w:pPr>
        <w:pStyle w:val="TOC1"/>
        <w:rPr>
          <w:rFonts w:eastAsiaTheme="minorEastAsia"/>
          <w:b w:val="0"/>
          <w:color w:val="auto"/>
          <w:sz w:val="24"/>
          <w:szCs w:val="24"/>
          <w:lang w:val="en-US"/>
        </w:rPr>
      </w:pPr>
      <w:r w:rsidRPr="00093294">
        <w:rPr>
          <w:b w:val="0"/>
          <w:noProof w:val="0"/>
        </w:rPr>
        <w:lastRenderedPageBreak/>
        <w:fldChar w:fldCharType="begin"/>
      </w:r>
      <w:r w:rsidRPr="00093294">
        <w:rPr>
          <w:b w:val="0"/>
          <w:noProof w:val="0"/>
        </w:rPr>
        <w:instrText xml:space="preserve"> TOC \o "1-3" \t "Annex,1,Appendix,5,Part,1,Module,4" </w:instrText>
      </w:r>
      <w:r w:rsidRPr="00093294">
        <w:rPr>
          <w:b w:val="0"/>
          <w:noProof w:val="0"/>
        </w:rPr>
        <w:fldChar w:fldCharType="separate"/>
      </w:r>
      <w:r w:rsidR="0076167A" w:rsidRPr="0073174D">
        <w:t>PART 1</w:t>
      </w:r>
      <w:r w:rsidR="0076167A">
        <w:t xml:space="preserve"> - </w:t>
      </w:r>
      <w:r w:rsidR="0076167A" w:rsidRPr="0073174D">
        <w:t>COURSE OVERVIEW</w:t>
      </w:r>
      <w:r w:rsidR="0076167A">
        <w:tab/>
      </w:r>
      <w:r w:rsidR="0076167A">
        <w:fldChar w:fldCharType="begin"/>
      </w:r>
      <w:r w:rsidR="0076167A">
        <w:instrText xml:space="preserve"> PAGEREF _Toc449334252 \h </w:instrText>
      </w:r>
      <w:r w:rsidR="0076167A">
        <w:fldChar w:fldCharType="separate"/>
      </w:r>
      <w:r w:rsidR="00CE5BF8">
        <w:t>6</w:t>
      </w:r>
      <w:r w:rsidR="0076167A">
        <w:fldChar w:fldCharType="end"/>
      </w:r>
    </w:p>
    <w:p w14:paraId="08584066" w14:textId="77777777" w:rsidR="0076167A" w:rsidRDefault="0076167A">
      <w:pPr>
        <w:pStyle w:val="TOC1"/>
        <w:rPr>
          <w:rFonts w:eastAsiaTheme="minorEastAsia"/>
          <w:b w:val="0"/>
          <w:color w:val="auto"/>
          <w:sz w:val="24"/>
          <w:szCs w:val="24"/>
          <w:lang w:val="en-US"/>
        </w:rPr>
      </w:pPr>
      <w:r w:rsidRPr="0073174D">
        <w:t>1.</w:t>
      </w:r>
      <w:r>
        <w:rPr>
          <w:rFonts w:eastAsiaTheme="minorEastAsia"/>
          <w:b w:val="0"/>
          <w:color w:val="auto"/>
          <w:sz w:val="24"/>
          <w:szCs w:val="24"/>
          <w:lang w:val="en-US"/>
        </w:rPr>
        <w:tab/>
      </w:r>
      <w:r>
        <w:t>SCOPE</w:t>
      </w:r>
      <w:r>
        <w:tab/>
      </w:r>
      <w:r>
        <w:fldChar w:fldCharType="begin"/>
      </w:r>
      <w:r>
        <w:instrText xml:space="preserve"> PAGEREF _Toc449334253 \h </w:instrText>
      </w:r>
      <w:r>
        <w:fldChar w:fldCharType="separate"/>
      </w:r>
      <w:r w:rsidR="00CE5BF8">
        <w:t>6</w:t>
      </w:r>
      <w:r>
        <w:fldChar w:fldCharType="end"/>
      </w:r>
    </w:p>
    <w:p w14:paraId="3CAB4081" w14:textId="77777777" w:rsidR="0076167A" w:rsidRDefault="0076167A">
      <w:pPr>
        <w:pStyle w:val="TOC1"/>
        <w:rPr>
          <w:rFonts w:eastAsiaTheme="minorEastAsia"/>
          <w:b w:val="0"/>
          <w:color w:val="auto"/>
          <w:sz w:val="24"/>
          <w:szCs w:val="24"/>
          <w:lang w:val="en-US"/>
        </w:rPr>
      </w:pPr>
      <w:r w:rsidRPr="0073174D">
        <w:t>2.</w:t>
      </w:r>
      <w:r>
        <w:rPr>
          <w:rFonts w:eastAsiaTheme="minorEastAsia"/>
          <w:b w:val="0"/>
          <w:color w:val="auto"/>
          <w:sz w:val="24"/>
          <w:szCs w:val="24"/>
          <w:lang w:val="en-US"/>
        </w:rPr>
        <w:tab/>
      </w:r>
      <w:r w:rsidRPr="0073174D">
        <w:t>OBJECTIVE</w:t>
      </w:r>
      <w:r>
        <w:tab/>
      </w:r>
      <w:r>
        <w:fldChar w:fldCharType="begin"/>
      </w:r>
      <w:r>
        <w:instrText xml:space="preserve"> PAGEREF _Toc449334254 \h </w:instrText>
      </w:r>
      <w:r>
        <w:fldChar w:fldCharType="separate"/>
      </w:r>
      <w:r w:rsidR="00CE5BF8">
        <w:t>6</w:t>
      </w:r>
      <w:r>
        <w:fldChar w:fldCharType="end"/>
      </w:r>
    </w:p>
    <w:p w14:paraId="10D6583A" w14:textId="77777777" w:rsidR="0076167A" w:rsidRDefault="0076167A">
      <w:pPr>
        <w:pStyle w:val="TOC1"/>
        <w:rPr>
          <w:rFonts w:eastAsiaTheme="minorEastAsia"/>
          <w:b w:val="0"/>
          <w:color w:val="auto"/>
          <w:sz w:val="24"/>
          <w:szCs w:val="24"/>
          <w:lang w:val="en-US"/>
        </w:rPr>
      </w:pPr>
      <w:r w:rsidRPr="0073174D">
        <w:t>3.</w:t>
      </w:r>
      <w:r>
        <w:rPr>
          <w:rFonts w:eastAsiaTheme="minorEastAsia"/>
          <w:b w:val="0"/>
          <w:color w:val="auto"/>
          <w:sz w:val="24"/>
          <w:szCs w:val="24"/>
          <w:lang w:val="en-US"/>
        </w:rPr>
        <w:tab/>
      </w:r>
      <w:r>
        <w:t>COURSE OUTLINE</w:t>
      </w:r>
      <w:r>
        <w:tab/>
      </w:r>
      <w:r>
        <w:fldChar w:fldCharType="begin"/>
      </w:r>
      <w:r>
        <w:instrText xml:space="preserve"> PAGEREF _Toc449334255 \h </w:instrText>
      </w:r>
      <w:r>
        <w:fldChar w:fldCharType="separate"/>
      </w:r>
      <w:r w:rsidR="00CE5BF8">
        <w:t>6</w:t>
      </w:r>
      <w:r>
        <w:fldChar w:fldCharType="end"/>
      </w:r>
    </w:p>
    <w:p w14:paraId="0A0367DD" w14:textId="77777777" w:rsidR="0076167A" w:rsidRDefault="0076167A">
      <w:pPr>
        <w:pStyle w:val="TOC1"/>
        <w:rPr>
          <w:rFonts w:eastAsiaTheme="minorEastAsia"/>
          <w:b w:val="0"/>
          <w:color w:val="auto"/>
          <w:sz w:val="24"/>
          <w:szCs w:val="24"/>
          <w:lang w:val="en-US"/>
        </w:rPr>
      </w:pPr>
      <w:r w:rsidRPr="0073174D">
        <w:t>4.</w:t>
      </w:r>
      <w:r>
        <w:rPr>
          <w:rFonts w:eastAsiaTheme="minorEastAsia"/>
          <w:b w:val="0"/>
          <w:color w:val="auto"/>
          <w:sz w:val="24"/>
          <w:szCs w:val="24"/>
          <w:lang w:val="en-US"/>
        </w:rPr>
        <w:tab/>
      </w:r>
      <w:r>
        <w:t>TEACHING MODULES</w:t>
      </w:r>
      <w:r>
        <w:tab/>
      </w:r>
      <w:r>
        <w:fldChar w:fldCharType="begin"/>
      </w:r>
      <w:r>
        <w:instrText xml:space="preserve"> PAGEREF _Toc449334256 \h </w:instrText>
      </w:r>
      <w:r>
        <w:fldChar w:fldCharType="separate"/>
      </w:r>
      <w:r w:rsidR="00CE5BF8">
        <w:t>6</w:t>
      </w:r>
      <w:r>
        <w:fldChar w:fldCharType="end"/>
      </w:r>
    </w:p>
    <w:p w14:paraId="3FB44501" w14:textId="77777777" w:rsidR="0076167A" w:rsidRDefault="0076167A">
      <w:pPr>
        <w:pStyle w:val="TOC1"/>
        <w:rPr>
          <w:rFonts w:eastAsiaTheme="minorEastAsia"/>
          <w:b w:val="0"/>
          <w:color w:val="auto"/>
          <w:sz w:val="24"/>
          <w:szCs w:val="24"/>
          <w:lang w:val="en-US"/>
        </w:rPr>
      </w:pPr>
      <w:r w:rsidRPr="0073174D">
        <w:t>5.</w:t>
      </w:r>
      <w:r>
        <w:rPr>
          <w:rFonts w:eastAsiaTheme="minorEastAsia"/>
          <w:b w:val="0"/>
          <w:color w:val="auto"/>
          <w:sz w:val="24"/>
          <w:szCs w:val="24"/>
          <w:lang w:val="en-US"/>
        </w:rPr>
        <w:tab/>
      </w:r>
      <w:r>
        <w:t>SPECIFIC COURSE RELATED TEACHING AIDS</w:t>
      </w:r>
      <w:r>
        <w:tab/>
      </w:r>
      <w:r>
        <w:fldChar w:fldCharType="begin"/>
      </w:r>
      <w:r>
        <w:instrText xml:space="preserve"> PAGEREF _Toc449334257 \h </w:instrText>
      </w:r>
      <w:r>
        <w:fldChar w:fldCharType="separate"/>
      </w:r>
      <w:r w:rsidR="00CE5BF8">
        <w:t>6</w:t>
      </w:r>
      <w:r>
        <w:fldChar w:fldCharType="end"/>
      </w:r>
    </w:p>
    <w:p w14:paraId="01C8084A" w14:textId="77777777" w:rsidR="0076167A" w:rsidRDefault="0076167A">
      <w:pPr>
        <w:pStyle w:val="TOC1"/>
        <w:rPr>
          <w:rFonts w:eastAsiaTheme="minorEastAsia"/>
          <w:b w:val="0"/>
          <w:color w:val="auto"/>
          <w:sz w:val="24"/>
          <w:szCs w:val="24"/>
          <w:lang w:val="en-US"/>
        </w:rPr>
      </w:pPr>
      <w:r w:rsidRPr="0073174D">
        <w:t>6.</w:t>
      </w:r>
      <w:r>
        <w:rPr>
          <w:rFonts w:eastAsiaTheme="minorEastAsia"/>
          <w:b w:val="0"/>
          <w:color w:val="auto"/>
          <w:sz w:val="24"/>
          <w:szCs w:val="24"/>
          <w:lang w:val="en-US"/>
        </w:rPr>
        <w:tab/>
      </w:r>
      <w:r>
        <w:t>ACRONYMS</w:t>
      </w:r>
      <w:r>
        <w:tab/>
      </w:r>
      <w:r>
        <w:fldChar w:fldCharType="begin"/>
      </w:r>
      <w:r>
        <w:instrText xml:space="preserve"> PAGEREF _Toc449334258 \h </w:instrText>
      </w:r>
      <w:r>
        <w:fldChar w:fldCharType="separate"/>
      </w:r>
      <w:r w:rsidR="00CE5BF8">
        <w:t>6</w:t>
      </w:r>
      <w:r>
        <w:fldChar w:fldCharType="end"/>
      </w:r>
    </w:p>
    <w:p w14:paraId="71F2B8F3" w14:textId="77777777" w:rsidR="0076167A" w:rsidRDefault="0076167A">
      <w:pPr>
        <w:pStyle w:val="TOC1"/>
        <w:rPr>
          <w:rFonts w:eastAsiaTheme="minorEastAsia"/>
          <w:b w:val="0"/>
          <w:color w:val="auto"/>
          <w:sz w:val="24"/>
          <w:szCs w:val="24"/>
          <w:lang w:val="en-US"/>
        </w:rPr>
      </w:pPr>
      <w:r w:rsidRPr="0073174D">
        <w:t>7.</w:t>
      </w:r>
      <w:r>
        <w:rPr>
          <w:rFonts w:eastAsiaTheme="minorEastAsia"/>
          <w:b w:val="0"/>
          <w:color w:val="auto"/>
          <w:sz w:val="24"/>
          <w:szCs w:val="24"/>
          <w:lang w:val="en-US"/>
        </w:rPr>
        <w:tab/>
      </w:r>
      <w:r w:rsidRPr="0073174D">
        <w:t>DEFINITIONS</w:t>
      </w:r>
      <w:r>
        <w:tab/>
      </w:r>
      <w:r>
        <w:fldChar w:fldCharType="begin"/>
      </w:r>
      <w:r>
        <w:instrText xml:space="preserve"> PAGEREF _Toc449334259 \h </w:instrText>
      </w:r>
      <w:r>
        <w:fldChar w:fldCharType="separate"/>
      </w:r>
      <w:r w:rsidR="00CE5BF8">
        <w:t>7</w:t>
      </w:r>
      <w:r>
        <w:fldChar w:fldCharType="end"/>
      </w:r>
    </w:p>
    <w:p w14:paraId="07AE39B8" w14:textId="77777777" w:rsidR="0076167A" w:rsidRDefault="0076167A">
      <w:pPr>
        <w:pStyle w:val="TOC1"/>
        <w:rPr>
          <w:rFonts w:eastAsiaTheme="minorEastAsia"/>
          <w:b w:val="0"/>
          <w:color w:val="auto"/>
          <w:sz w:val="24"/>
          <w:szCs w:val="24"/>
          <w:lang w:val="en-US"/>
        </w:rPr>
      </w:pPr>
      <w:r w:rsidRPr="0073174D">
        <w:t>8.</w:t>
      </w:r>
      <w:r>
        <w:rPr>
          <w:rFonts w:eastAsiaTheme="minorEastAsia"/>
          <w:b w:val="0"/>
          <w:color w:val="auto"/>
          <w:sz w:val="24"/>
          <w:szCs w:val="24"/>
          <w:lang w:val="en-US"/>
        </w:rPr>
        <w:tab/>
      </w:r>
      <w:r>
        <w:t>REFERENCES</w:t>
      </w:r>
      <w:r>
        <w:tab/>
      </w:r>
      <w:r>
        <w:fldChar w:fldCharType="begin"/>
      </w:r>
      <w:r>
        <w:instrText xml:space="preserve"> PAGEREF _Toc449334260 \h </w:instrText>
      </w:r>
      <w:r>
        <w:fldChar w:fldCharType="separate"/>
      </w:r>
      <w:r w:rsidR="00CE5BF8">
        <w:t>7</w:t>
      </w:r>
      <w:r>
        <w:fldChar w:fldCharType="end"/>
      </w:r>
    </w:p>
    <w:p w14:paraId="41E90091" w14:textId="77777777" w:rsidR="0076167A" w:rsidRDefault="0076167A">
      <w:pPr>
        <w:pStyle w:val="TOC1"/>
        <w:rPr>
          <w:rFonts w:eastAsiaTheme="minorEastAsia"/>
          <w:b w:val="0"/>
          <w:color w:val="auto"/>
          <w:sz w:val="24"/>
          <w:szCs w:val="24"/>
          <w:lang w:val="en-US"/>
        </w:rPr>
      </w:pPr>
      <w:r w:rsidRPr="0073174D">
        <w:t>PART 2</w:t>
      </w:r>
      <w:r>
        <w:t xml:space="preserve"> – TEACHING MODULES</w:t>
      </w:r>
      <w:r>
        <w:tab/>
      </w:r>
      <w:r>
        <w:fldChar w:fldCharType="begin"/>
      </w:r>
      <w:r>
        <w:instrText xml:space="preserve"> PAGEREF _Toc449334261 \h </w:instrText>
      </w:r>
      <w:r>
        <w:fldChar w:fldCharType="separate"/>
      </w:r>
      <w:r w:rsidR="00CE5BF8">
        <w:t>8</w:t>
      </w:r>
      <w:r>
        <w:fldChar w:fldCharType="end"/>
      </w:r>
    </w:p>
    <w:p w14:paraId="22C78169" w14:textId="77777777" w:rsidR="0076167A" w:rsidRDefault="0076167A">
      <w:pPr>
        <w:pStyle w:val="TOC1"/>
        <w:rPr>
          <w:rFonts w:eastAsiaTheme="minorEastAsia"/>
          <w:b w:val="0"/>
          <w:color w:val="auto"/>
          <w:sz w:val="24"/>
          <w:szCs w:val="24"/>
          <w:lang w:val="en-US"/>
        </w:rPr>
      </w:pPr>
      <w:r w:rsidRPr="0073174D">
        <w:t>1.</w:t>
      </w:r>
      <w:r>
        <w:rPr>
          <w:rFonts w:eastAsiaTheme="minorEastAsia"/>
          <w:b w:val="0"/>
          <w:color w:val="auto"/>
          <w:sz w:val="24"/>
          <w:szCs w:val="24"/>
          <w:lang w:val="en-US"/>
        </w:rPr>
        <w:tab/>
      </w:r>
      <w:r>
        <w:t>MODULE 1 – ??</w:t>
      </w:r>
      <w:r>
        <w:tab/>
      </w:r>
      <w:r>
        <w:fldChar w:fldCharType="begin"/>
      </w:r>
      <w:r>
        <w:instrText xml:space="preserve"> PAGEREF _Toc449334262 \h </w:instrText>
      </w:r>
      <w:r>
        <w:fldChar w:fldCharType="separate"/>
      </w:r>
      <w:r w:rsidR="00CE5BF8">
        <w:t>8</w:t>
      </w:r>
      <w:r>
        <w:fldChar w:fldCharType="end"/>
      </w:r>
    </w:p>
    <w:p w14:paraId="5ABC5E9A" w14:textId="77777777" w:rsidR="0076167A" w:rsidRDefault="0076167A">
      <w:pPr>
        <w:pStyle w:val="TOC2"/>
        <w:rPr>
          <w:rFonts w:eastAsiaTheme="minorEastAsia"/>
          <w:color w:val="auto"/>
          <w:sz w:val="24"/>
          <w:szCs w:val="24"/>
          <w:lang w:val="en-US"/>
        </w:rPr>
      </w:pPr>
      <w:r w:rsidRPr="0073174D">
        <w:t>1.1.</w:t>
      </w:r>
      <w:r>
        <w:rPr>
          <w:rFonts w:eastAsiaTheme="minorEastAsia"/>
          <w:color w:val="auto"/>
          <w:sz w:val="24"/>
          <w:szCs w:val="24"/>
          <w:lang w:val="en-US"/>
        </w:rPr>
        <w:tab/>
      </w:r>
      <w:r>
        <w:t>Scope</w:t>
      </w:r>
      <w:r>
        <w:tab/>
      </w:r>
      <w:r>
        <w:fldChar w:fldCharType="begin"/>
      </w:r>
      <w:r>
        <w:instrText xml:space="preserve"> PAGEREF _Toc449334263 \h </w:instrText>
      </w:r>
      <w:r>
        <w:fldChar w:fldCharType="separate"/>
      </w:r>
      <w:r w:rsidR="00CE5BF8">
        <w:t>8</w:t>
      </w:r>
      <w:r>
        <w:fldChar w:fldCharType="end"/>
      </w:r>
    </w:p>
    <w:p w14:paraId="07862266" w14:textId="77777777" w:rsidR="0076167A" w:rsidRDefault="0076167A">
      <w:pPr>
        <w:pStyle w:val="TOC2"/>
        <w:rPr>
          <w:rFonts w:eastAsiaTheme="minorEastAsia"/>
          <w:color w:val="auto"/>
          <w:sz w:val="24"/>
          <w:szCs w:val="24"/>
          <w:lang w:val="en-US"/>
        </w:rPr>
      </w:pPr>
      <w:r w:rsidRPr="0073174D">
        <w:t>1.2.</w:t>
      </w:r>
      <w:r>
        <w:rPr>
          <w:rFonts w:eastAsiaTheme="minorEastAsia"/>
          <w:color w:val="auto"/>
          <w:sz w:val="24"/>
          <w:szCs w:val="24"/>
          <w:lang w:val="en-US"/>
        </w:rPr>
        <w:tab/>
      </w:r>
      <w:r>
        <w:t>Learning Objective</w:t>
      </w:r>
      <w:r>
        <w:tab/>
      </w:r>
      <w:r>
        <w:fldChar w:fldCharType="begin"/>
      </w:r>
      <w:r>
        <w:instrText xml:space="preserve"> PAGEREF _Toc449334264 \h </w:instrText>
      </w:r>
      <w:r>
        <w:fldChar w:fldCharType="separate"/>
      </w:r>
      <w:r w:rsidR="00CE5BF8">
        <w:t>8</w:t>
      </w:r>
      <w:r>
        <w:fldChar w:fldCharType="end"/>
      </w:r>
    </w:p>
    <w:p w14:paraId="3FE25E79" w14:textId="77777777" w:rsidR="0076167A" w:rsidRDefault="0076167A">
      <w:pPr>
        <w:pStyle w:val="TOC2"/>
        <w:rPr>
          <w:rFonts w:eastAsiaTheme="minorEastAsia"/>
          <w:color w:val="auto"/>
          <w:sz w:val="24"/>
          <w:szCs w:val="24"/>
          <w:lang w:val="en-US"/>
        </w:rPr>
      </w:pPr>
      <w:r w:rsidRPr="0073174D">
        <w:t>1.3.</w:t>
      </w:r>
      <w:r>
        <w:rPr>
          <w:rFonts w:eastAsiaTheme="minorEastAsia"/>
          <w:color w:val="auto"/>
          <w:sz w:val="24"/>
          <w:szCs w:val="24"/>
          <w:lang w:val="en-US"/>
        </w:rPr>
        <w:tab/>
      </w:r>
      <w:r>
        <w:t>Syllabus</w:t>
      </w:r>
      <w:r>
        <w:tab/>
      </w:r>
      <w:r>
        <w:fldChar w:fldCharType="begin"/>
      </w:r>
      <w:r>
        <w:instrText xml:space="preserve"> PAGEREF _Toc449334265 \h </w:instrText>
      </w:r>
      <w:r>
        <w:fldChar w:fldCharType="separate"/>
      </w:r>
      <w:r w:rsidR="00CE5BF8">
        <w:t>8</w:t>
      </w:r>
      <w:r>
        <w:fldChar w:fldCharType="end"/>
      </w:r>
    </w:p>
    <w:p w14:paraId="6A4F235E" w14:textId="77777777" w:rsidR="0076167A" w:rsidRDefault="0076167A">
      <w:pPr>
        <w:pStyle w:val="TOC3"/>
        <w:tabs>
          <w:tab w:val="left" w:pos="1134"/>
          <w:tab w:val="right" w:leader="dot" w:pos="10195"/>
        </w:tabs>
        <w:rPr>
          <w:rFonts w:eastAsiaTheme="minorEastAsia"/>
          <w:noProof/>
          <w:sz w:val="24"/>
          <w:szCs w:val="24"/>
          <w:lang w:val="en-US"/>
        </w:rPr>
      </w:pPr>
      <w:r w:rsidRPr="0073174D">
        <w:rPr>
          <w:noProof/>
        </w:rPr>
        <w:t>1.3.1.</w:t>
      </w:r>
      <w:r>
        <w:rPr>
          <w:rFonts w:eastAsiaTheme="minorEastAsia"/>
          <w:noProof/>
          <w:sz w:val="24"/>
          <w:szCs w:val="24"/>
          <w:lang w:val="en-US"/>
        </w:rPr>
        <w:tab/>
      </w:r>
      <w:r>
        <w:rPr>
          <w:noProof/>
        </w:rPr>
        <w:t>Lesson 1 – ??</w:t>
      </w:r>
      <w:r>
        <w:rPr>
          <w:noProof/>
        </w:rPr>
        <w:tab/>
      </w:r>
      <w:r>
        <w:rPr>
          <w:noProof/>
        </w:rPr>
        <w:fldChar w:fldCharType="begin"/>
      </w:r>
      <w:r>
        <w:rPr>
          <w:noProof/>
        </w:rPr>
        <w:instrText xml:space="preserve"> PAGEREF _Toc449334266 \h </w:instrText>
      </w:r>
      <w:r>
        <w:rPr>
          <w:noProof/>
        </w:rPr>
      </w:r>
      <w:r>
        <w:rPr>
          <w:noProof/>
        </w:rPr>
        <w:fldChar w:fldCharType="separate"/>
      </w:r>
      <w:r w:rsidR="00CE5BF8">
        <w:rPr>
          <w:noProof/>
        </w:rPr>
        <w:t>8</w:t>
      </w:r>
      <w:r>
        <w:rPr>
          <w:noProof/>
        </w:rPr>
        <w:fldChar w:fldCharType="end"/>
      </w:r>
    </w:p>
    <w:p w14:paraId="790CBE10" w14:textId="77777777" w:rsidR="0076167A" w:rsidRDefault="0076167A">
      <w:pPr>
        <w:pStyle w:val="TOC3"/>
        <w:tabs>
          <w:tab w:val="left" w:pos="1134"/>
          <w:tab w:val="right" w:leader="dot" w:pos="10195"/>
        </w:tabs>
        <w:rPr>
          <w:rFonts w:eastAsiaTheme="minorEastAsia"/>
          <w:noProof/>
          <w:sz w:val="24"/>
          <w:szCs w:val="24"/>
          <w:lang w:val="en-US"/>
        </w:rPr>
      </w:pPr>
      <w:r w:rsidRPr="0073174D">
        <w:rPr>
          <w:noProof/>
        </w:rPr>
        <w:t>1.3.2.</w:t>
      </w:r>
      <w:r>
        <w:rPr>
          <w:rFonts w:eastAsiaTheme="minorEastAsia"/>
          <w:noProof/>
          <w:sz w:val="24"/>
          <w:szCs w:val="24"/>
          <w:lang w:val="en-US"/>
        </w:rPr>
        <w:tab/>
      </w:r>
      <w:r>
        <w:rPr>
          <w:noProof/>
        </w:rPr>
        <w:t>Lesson 2 – ??</w:t>
      </w:r>
      <w:r>
        <w:rPr>
          <w:noProof/>
        </w:rPr>
        <w:tab/>
      </w:r>
      <w:r>
        <w:rPr>
          <w:noProof/>
        </w:rPr>
        <w:fldChar w:fldCharType="begin"/>
      </w:r>
      <w:r>
        <w:rPr>
          <w:noProof/>
        </w:rPr>
        <w:instrText xml:space="preserve"> PAGEREF _Toc449334267 \h </w:instrText>
      </w:r>
      <w:r>
        <w:rPr>
          <w:noProof/>
        </w:rPr>
      </w:r>
      <w:r>
        <w:rPr>
          <w:noProof/>
        </w:rPr>
        <w:fldChar w:fldCharType="separate"/>
      </w:r>
      <w:r w:rsidR="00CE5BF8">
        <w:rPr>
          <w:noProof/>
        </w:rPr>
        <w:t>8</w:t>
      </w:r>
      <w:r>
        <w:rPr>
          <w:noProof/>
        </w:rPr>
        <w:fldChar w:fldCharType="end"/>
      </w:r>
    </w:p>
    <w:p w14:paraId="78E461BF" w14:textId="77777777" w:rsidR="0076167A" w:rsidRDefault="0076167A">
      <w:pPr>
        <w:pStyle w:val="TOC1"/>
        <w:rPr>
          <w:rFonts w:eastAsiaTheme="minorEastAsia"/>
          <w:b w:val="0"/>
          <w:color w:val="auto"/>
          <w:sz w:val="24"/>
          <w:szCs w:val="24"/>
          <w:lang w:val="en-US"/>
        </w:rPr>
      </w:pPr>
      <w:r w:rsidRPr="0073174D">
        <w:t>2.</w:t>
      </w:r>
      <w:r>
        <w:rPr>
          <w:rFonts w:eastAsiaTheme="minorEastAsia"/>
          <w:b w:val="0"/>
          <w:color w:val="auto"/>
          <w:sz w:val="24"/>
          <w:szCs w:val="24"/>
          <w:lang w:val="en-US"/>
        </w:rPr>
        <w:tab/>
      </w:r>
      <w:r>
        <w:t>MODULE 2 – ??</w:t>
      </w:r>
      <w:r>
        <w:tab/>
      </w:r>
      <w:r>
        <w:fldChar w:fldCharType="begin"/>
      </w:r>
      <w:r>
        <w:instrText xml:space="preserve"> PAGEREF _Toc449334268 \h </w:instrText>
      </w:r>
      <w:r>
        <w:fldChar w:fldCharType="separate"/>
      </w:r>
      <w:r w:rsidR="00CE5BF8">
        <w:t>8</w:t>
      </w:r>
      <w:r>
        <w:fldChar w:fldCharType="end"/>
      </w:r>
    </w:p>
    <w:p w14:paraId="6C86D8FD" w14:textId="77777777" w:rsidR="0076167A" w:rsidRDefault="0076167A">
      <w:pPr>
        <w:pStyle w:val="TOC2"/>
        <w:rPr>
          <w:rFonts w:eastAsiaTheme="minorEastAsia"/>
          <w:color w:val="auto"/>
          <w:sz w:val="24"/>
          <w:szCs w:val="24"/>
          <w:lang w:val="en-US"/>
        </w:rPr>
      </w:pPr>
      <w:r w:rsidRPr="0073174D">
        <w:t>2.1.</w:t>
      </w:r>
      <w:r>
        <w:rPr>
          <w:rFonts w:eastAsiaTheme="minorEastAsia"/>
          <w:color w:val="auto"/>
          <w:sz w:val="24"/>
          <w:szCs w:val="24"/>
          <w:lang w:val="en-US"/>
        </w:rPr>
        <w:tab/>
      </w:r>
      <w:r>
        <w:t>Scope</w:t>
      </w:r>
      <w:r>
        <w:tab/>
      </w:r>
      <w:r>
        <w:fldChar w:fldCharType="begin"/>
      </w:r>
      <w:r>
        <w:instrText xml:space="preserve"> PAGEREF _Toc449334269 \h </w:instrText>
      </w:r>
      <w:r>
        <w:fldChar w:fldCharType="separate"/>
      </w:r>
      <w:r w:rsidR="00CE5BF8">
        <w:t>8</w:t>
      </w:r>
      <w:r>
        <w:fldChar w:fldCharType="end"/>
      </w:r>
    </w:p>
    <w:p w14:paraId="0C3F64D0" w14:textId="77777777" w:rsidR="0076167A" w:rsidRDefault="0076167A">
      <w:pPr>
        <w:pStyle w:val="TOC2"/>
        <w:rPr>
          <w:rFonts w:eastAsiaTheme="minorEastAsia"/>
          <w:color w:val="auto"/>
          <w:sz w:val="24"/>
          <w:szCs w:val="24"/>
          <w:lang w:val="en-US"/>
        </w:rPr>
      </w:pPr>
      <w:r w:rsidRPr="0073174D">
        <w:t>2.2.</w:t>
      </w:r>
      <w:r>
        <w:rPr>
          <w:rFonts w:eastAsiaTheme="minorEastAsia"/>
          <w:color w:val="auto"/>
          <w:sz w:val="24"/>
          <w:szCs w:val="24"/>
          <w:lang w:val="en-US"/>
        </w:rPr>
        <w:tab/>
      </w:r>
      <w:r>
        <w:t>Learning Objective</w:t>
      </w:r>
      <w:r>
        <w:tab/>
      </w:r>
      <w:r>
        <w:fldChar w:fldCharType="begin"/>
      </w:r>
      <w:r>
        <w:instrText xml:space="preserve"> PAGEREF _Toc449334270 \h </w:instrText>
      </w:r>
      <w:r>
        <w:fldChar w:fldCharType="separate"/>
      </w:r>
      <w:r w:rsidR="00CE5BF8">
        <w:t>8</w:t>
      </w:r>
      <w:r>
        <w:fldChar w:fldCharType="end"/>
      </w:r>
    </w:p>
    <w:p w14:paraId="770B3FA0" w14:textId="77777777" w:rsidR="0076167A" w:rsidRDefault="0076167A">
      <w:pPr>
        <w:pStyle w:val="TOC2"/>
        <w:rPr>
          <w:rFonts w:eastAsiaTheme="minorEastAsia"/>
          <w:color w:val="auto"/>
          <w:sz w:val="24"/>
          <w:szCs w:val="24"/>
          <w:lang w:val="en-US"/>
        </w:rPr>
      </w:pPr>
      <w:r w:rsidRPr="0073174D">
        <w:t>2.3.</w:t>
      </w:r>
      <w:r>
        <w:rPr>
          <w:rFonts w:eastAsiaTheme="minorEastAsia"/>
          <w:color w:val="auto"/>
          <w:sz w:val="24"/>
          <w:szCs w:val="24"/>
          <w:lang w:val="en-US"/>
        </w:rPr>
        <w:tab/>
      </w:r>
      <w:r>
        <w:t>Syllabus</w:t>
      </w:r>
      <w:r>
        <w:tab/>
      </w:r>
      <w:r>
        <w:fldChar w:fldCharType="begin"/>
      </w:r>
      <w:r>
        <w:instrText xml:space="preserve"> PAGEREF _Toc449334271 \h </w:instrText>
      </w:r>
      <w:r>
        <w:fldChar w:fldCharType="separate"/>
      </w:r>
      <w:r w:rsidR="00CE5BF8">
        <w:t>8</w:t>
      </w:r>
      <w:r>
        <w:fldChar w:fldCharType="end"/>
      </w:r>
    </w:p>
    <w:p w14:paraId="0594C295" w14:textId="77777777" w:rsidR="0076167A" w:rsidRDefault="0076167A">
      <w:pPr>
        <w:pStyle w:val="TOC3"/>
        <w:tabs>
          <w:tab w:val="left" w:pos="1134"/>
          <w:tab w:val="right" w:leader="dot" w:pos="10195"/>
        </w:tabs>
        <w:rPr>
          <w:rFonts w:eastAsiaTheme="minorEastAsia"/>
          <w:noProof/>
          <w:sz w:val="24"/>
          <w:szCs w:val="24"/>
          <w:lang w:val="en-US"/>
        </w:rPr>
      </w:pPr>
      <w:r w:rsidRPr="0073174D">
        <w:rPr>
          <w:noProof/>
        </w:rPr>
        <w:t>2.3.1.</w:t>
      </w:r>
      <w:r>
        <w:rPr>
          <w:rFonts w:eastAsiaTheme="minorEastAsia"/>
          <w:noProof/>
          <w:sz w:val="24"/>
          <w:szCs w:val="24"/>
          <w:lang w:val="en-US"/>
        </w:rPr>
        <w:tab/>
      </w:r>
      <w:r>
        <w:rPr>
          <w:noProof/>
        </w:rPr>
        <w:t>Lesson 1 – ??</w:t>
      </w:r>
      <w:r>
        <w:rPr>
          <w:noProof/>
        </w:rPr>
        <w:tab/>
      </w:r>
      <w:r>
        <w:rPr>
          <w:noProof/>
        </w:rPr>
        <w:fldChar w:fldCharType="begin"/>
      </w:r>
      <w:r>
        <w:rPr>
          <w:noProof/>
        </w:rPr>
        <w:instrText xml:space="preserve"> PAGEREF _Toc449334272 \h </w:instrText>
      </w:r>
      <w:r>
        <w:rPr>
          <w:noProof/>
        </w:rPr>
      </w:r>
      <w:r>
        <w:rPr>
          <w:noProof/>
        </w:rPr>
        <w:fldChar w:fldCharType="separate"/>
      </w:r>
      <w:r w:rsidR="00CE5BF8">
        <w:rPr>
          <w:noProof/>
        </w:rPr>
        <w:t>8</w:t>
      </w:r>
      <w:r>
        <w:rPr>
          <w:noProof/>
        </w:rPr>
        <w:fldChar w:fldCharType="end"/>
      </w:r>
    </w:p>
    <w:p w14:paraId="36F97F82" w14:textId="77777777" w:rsidR="0076167A" w:rsidRDefault="0076167A">
      <w:pPr>
        <w:pStyle w:val="TOC3"/>
        <w:tabs>
          <w:tab w:val="left" w:pos="1134"/>
          <w:tab w:val="right" w:leader="dot" w:pos="10195"/>
        </w:tabs>
        <w:rPr>
          <w:rFonts w:eastAsiaTheme="minorEastAsia"/>
          <w:noProof/>
          <w:sz w:val="24"/>
          <w:szCs w:val="24"/>
          <w:lang w:val="en-US"/>
        </w:rPr>
      </w:pPr>
      <w:r w:rsidRPr="0073174D">
        <w:rPr>
          <w:noProof/>
        </w:rPr>
        <w:t>2.3.2.</w:t>
      </w:r>
      <w:r>
        <w:rPr>
          <w:rFonts w:eastAsiaTheme="minorEastAsia"/>
          <w:noProof/>
          <w:sz w:val="24"/>
          <w:szCs w:val="24"/>
          <w:lang w:val="en-US"/>
        </w:rPr>
        <w:tab/>
      </w:r>
      <w:r>
        <w:rPr>
          <w:noProof/>
        </w:rPr>
        <w:t>Lesson 2 - ??</w:t>
      </w:r>
      <w:r>
        <w:rPr>
          <w:noProof/>
        </w:rPr>
        <w:tab/>
      </w:r>
      <w:r>
        <w:rPr>
          <w:noProof/>
        </w:rPr>
        <w:fldChar w:fldCharType="begin"/>
      </w:r>
      <w:r>
        <w:rPr>
          <w:noProof/>
        </w:rPr>
        <w:instrText xml:space="preserve"> PAGEREF _Toc449334273 \h </w:instrText>
      </w:r>
      <w:r>
        <w:rPr>
          <w:noProof/>
        </w:rPr>
      </w:r>
      <w:r>
        <w:rPr>
          <w:noProof/>
        </w:rPr>
        <w:fldChar w:fldCharType="separate"/>
      </w:r>
      <w:r w:rsidR="00CE5BF8">
        <w:rPr>
          <w:noProof/>
        </w:rPr>
        <w:t>8</w:t>
      </w:r>
      <w:r>
        <w:rPr>
          <w:noProof/>
        </w:rPr>
        <w:fldChar w:fldCharType="end"/>
      </w:r>
    </w:p>
    <w:p w14:paraId="1C9D6C9B" w14:textId="77777777" w:rsidR="0076167A" w:rsidRDefault="0076167A">
      <w:pPr>
        <w:pStyle w:val="TOC3"/>
        <w:tabs>
          <w:tab w:val="left" w:pos="1134"/>
          <w:tab w:val="right" w:leader="dot" w:pos="10195"/>
        </w:tabs>
        <w:rPr>
          <w:rFonts w:eastAsiaTheme="minorEastAsia"/>
          <w:noProof/>
          <w:sz w:val="24"/>
          <w:szCs w:val="24"/>
          <w:lang w:val="en-US"/>
        </w:rPr>
      </w:pPr>
      <w:r w:rsidRPr="0073174D">
        <w:rPr>
          <w:noProof/>
        </w:rPr>
        <w:t>2.3.3.</w:t>
      </w:r>
      <w:r>
        <w:rPr>
          <w:rFonts w:eastAsiaTheme="minorEastAsia"/>
          <w:noProof/>
          <w:sz w:val="24"/>
          <w:szCs w:val="24"/>
          <w:lang w:val="en-US"/>
        </w:rPr>
        <w:tab/>
      </w:r>
      <w:r>
        <w:rPr>
          <w:noProof/>
        </w:rPr>
        <w:t>Lesson 3 – ??</w:t>
      </w:r>
      <w:r>
        <w:rPr>
          <w:noProof/>
        </w:rPr>
        <w:tab/>
      </w:r>
      <w:r>
        <w:rPr>
          <w:noProof/>
        </w:rPr>
        <w:fldChar w:fldCharType="begin"/>
      </w:r>
      <w:r>
        <w:rPr>
          <w:noProof/>
        </w:rPr>
        <w:instrText xml:space="preserve"> PAGEREF _Toc449334274 \h </w:instrText>
      </w:r>
      <w:r>
        <w:rPr>
          <w:noProof/>
        </w:rPr>
      </w:r>
      <w:r>
        <w:rPr>
          <w:noProof/>
        </w:rPr>
        <w:fldChar w:fldCharType="separate"/>
      </w:r>
      <w:r w:rsidR="00CE5BF8">
        <w:rPr>
          <w:noProof/>
        </w:rPr>
        <w:t>8</w:t>
      </w:r>
      <w:r>
        <w:rPr>
          <w:noProof/>
        </w:rPr>
        <w:fldChar w:fldCharType="end"/>
      </w:r>
    </w:p>
    <w:p w14:paraId="5E5C29A2" w14:textId="77777777" w:rsidR="0076167A" w:rsidRDefault="0076167A">
      <w:pPr>
        <w:pStyle w:val="TOC1"/>
        <w:rPr>
          <w:rFonts w:eastAsiaTheme="minorEastAsia"/>
          <w:b w:val="0"/>
          <w:color w:val="auto"/>
          <w:sz w:val="24"/>
          <w:szCs w:val="24"/>
          <w:lang w:val="en-US"/>
        </w:rPr>
      </w:pPr>
      <w:r w:rsidRPr="0073174D">
        <w:t>3.</w:t>
      </w:r>
      <w:r>
        <w:rPr>
          <w:rFonts w:eastAsiaTheme="minorEastAsia"/>
          <w:b w:val="0"/>
          <w:color w:val="auto"/>
          <w:sz w:val="24"/>
          <w:szCs w:val="24"/>
          <w:lang w:val="en-US"/>
        </w:rPr>
        <w:tab/>
      </w:r>
      <w:r>
        <w:t>MODULE 3 – ??</w:t>
      </w:r>
      <w:r>
        <w:tab/>
      </w:r>
      <w:r>
        <w:fldChar w:fldCharType="begin"/>
      </w:r>
      <w:r>
        <w:instrText xml:space="preserve"> PAGEREF _Toc449334275 \h </w:instrText>
      </w:r>
      <w:r>
        <w:fldChar w:fldCharType="separate"/>
      </w:r>
      <w:r w:rsidR="00CE5BF8">
        <w:t>8</w:t>
      </w:r>
      <w:r>
        <w:fldChar w:fldCharType="end"/>
      </w:r>
    </w:p>
    <w:p w14:paraId="10B615F4" w14:textId="77777777" w:rsidR="0076167A" w:rsidRDefault="0076167A">
      <w:pPr>
        <w:pStyle w:val="TOC2"/>
        <w:rPr>
          <w:rFonts w:eastAsiaTheme="minorEastAsia"/>
          <w:color w:val="auto"/>
          <w:sz w:val="24"/>
          <w:szCs w:val="24"/>
          <w:lang w:val="en-US"/>
        </w:rPr>
      </w:pPr>
      <w:r w:rsidRPr="0073174D">
        <w:t>3.1.</w:t>
      </w:r>
      <w:r>
        <w:rPr>
          <w:rFonts w:eastAsiaTheme="minorEastAsia"/>
          <w:color w:val="auto"/>
          <w:sz w:val="24"/>
          <w:szCs w:val="24"/>
          <w:lang w:val="en-US"/>
        </w:rPr>
        <w:tab/>
      </w:r>
      <w:r>
        <w:t>Scope</w:t>
      </w:r>
      <w:r>
        <w:tab/>
      </w:r>
      <w:r>
        <w:fldChar w:fldCharType="begin"/>
      </w:r>
      <w:r>
        <w:instrText xml:space="preserve"> PAGEREF _Toc449334276 \h </w:instrText>
      </w:r>
      <w:r>
        <w:fldChar w:fldCharType="separate"/>
      </w:r>
      <w:r w:rsidR="00CE5BF8">
        <w:t>8</w:t>
      </w:r>
      <w:r>
        <w:fldChar w:fldCharType="end"/>
      </w:r>
    </w:p>
    <w:p w14:paraId="3474ECE9" w14:textId="77777777" w:rsidR="0076167A" w:rsidRDefault="0076167A">
      <w:pPr>
        <w:pStyle w:val="TOC2"/>
        <w:rPr>
          <w:rFonts w:eastAsiaTheme="minorEastAsia"/>
          <w:color w:val="auto"/>
          <w:sz w:val="24"/>
          <w:szCs w:val="24"/>
          <w:lang w:val="en-US"/>
        </w:rPr>
      </w:pPr>
      <w:r w:rsidRPr="0073174D">
        <w:t>3.2.</w:t>
      </w:r>
      <w:r>
        <w:rPr>
          <w:rFonts w:eastAsiaTheme="minorEastAsia"/>
          <w:color w:val="auto"/>
          <w:sz w:val="24"/>
          <w:szCs w:val="24"/>
          <w:lang w:val="en-US"/>
        </w:rPr>
        <w:tab/>
      </w:r>
      <w:r>
        <w:t>Learning Objective</w:t>
      </w:r>
      <w:r>
        <w:tab/>
      </w:r>
      <w:r>
        <w:fldChar w:fldCharType="begin"/>
      </w:r>
      <w:r>
        <w:instrText xml:space="preserve"> PAGEREF _Toc449334277 \h </w:instrText>
      </w:r>
      <w:r>
        <w:fldChar w:fldCharType="separate"/>
      </w:r>
      <w:r w:rsidR="00CE5BF8">
        <w:t>8</w:t>
      </w:r>
      <w:r>
        <w:fldChar w:fldCharType="end"/>
      </w:r>
    </w:p>
    <w:p w14:paraId="04B17420" w14:textId="77777777" w:rsidR="0076167A" w:rsidRDefault="0076167A">
      <w:pPr>
        <w:pStyle w:val="TOC2"/>
        <w:rPr>
          <w:rFonts w:eastAsiaTheme="minorEastAsia"/>
          <w:color w:val="auto"/>
          <w:sz w:val="24"/>
          <w:szCs w:val="24"/>
          <w:lang w:val="en-US"/>
        </w:rPr>
      </w:pPr>
      <w:r w:rsidRPr="0073174D">
        <w:t>3.3.</w:t>
      </w:r>
      <w:r>
        <w:rPr>
          <w:rFonts w:eastAsiaTheme="minorEastAsia"/>
          <w:color w:val="auto"/>
          <w:sz w:val="24"/>
          <w:szCs w:val="24"/>
          <w:lang w:val="en-US"/>
        </w:rPr>
        <w:tab/>
      </w:r>
      <w:r>
        <w:t>Syllabus</w:t>
      </w:r>
      <w:r>
        <w:tab/>
      </w:r>
      <w:r>
        <w:fldChar w:fldCharType="begin"/>
      </w:r>
      <w:r>
        <w:instrText xml:space="preserve"> PAGEREF _Toc449334278 \h </w:instrText>
      </w:r>
      <w:r>
        <w:fldChar w:fldCharType="separate"/>
      </w:r>
      <w:r w:rsidR="00CE5BF8">
        <w:t>8</w:t>
      </w:r>
      <w:r>
        <w:fldChar w:fldCharType="end"/>
      </w:r>
    </w:p>
    <w:p w14:paraId="26C09C0F" w14:textId="77777777" w:rsidR="0076167A" w:rsidRDefault="0076167A">
      <w:pPr>
        <w:pStyle w:val="TOC3"/>
        <w:tabs>
          <w:tab w:val="left" w:pos="1134"/>
          <w:tab w:val="right" w:leader="dot" w:pos="10195"/>
        </w:tabs>
        <w:rPr>
          <w:rFonts w:eastAsiaTheme="minorEastAsia"/>
          <w:noProof/>
          <w:sz w:val="24"/>
          <w:szCs w:val="24"/>
          <w:lang w:val="en-US"/>
        </w:rPr>
      </w:pPr>
      <w:r w:rsidRPr="0073174D">
        <w:rPr>
          <w:noProof/>
        </w:rPr>
        <w:t>3.3.1.</w:t>
      </w:r>
      <w:r>
        <w:rPr>
          <w:rFonts w:eastAsiaTheme="minorEastAsia"/>
          <w:noProof/>
          <w:sz w:val="24"/>
          <w:szCs w:val="24"/>
          <w:lang w:val="en-US"/>
        </w:rPr>
        <w:tab/>
      </w:r>
      <w:r>
        <w:rPr>
          <w:noProof/>
        </w:rPr>
        <w:t>Lesson 1 – ??</w:t>
      </w:r>
      <w:r>
        <w:rPr>
          <w:noProof/>
        </w:rPr>
        <w:tab/>
      </w:r>
      <w:r>
        <w:rPr>
          <w:noProof/>
        </w:rPr>
        <w:fldChar w:fldCharType="begin"/>
      </w:r>
      <w:r>
        <w:rPr>
          <w:noProof/>
        </w:rPr>
        <w:instrText xml:space="preserve"> PAGEREF _Toc449334279 \h </w:instrText>
      </w:r>
      <w:r>
        <w:rPr>
          <w:noProof/>
        </w:rPr>
      </w:r>
      <w:r>
        <w:rPr>
          <w:noProof/>
        </w:rPr>
        <w:fldChar w:fldCharType="separate"/>
      </w:r>
      <w:r w:rsidR="00CE5BF8">
        <w:rPr>
          <w:noProof/>
        </w:rPr>
        <w:t>8</w:t>
      </w:r>
      <w:r>
        <w:rPr>
          <w:noProof/>
        </w:rPr>
        <w:fldChar w:fldCharType="end"/>
      </w:r>
    </w:p>
    <w:p w14:paraId="462FBA46" w14:textId="77777777" w:rsidR="0076167A" w:rsidRDefault="0076167A">
      <w:pPr>
        <w:pStyle w:val="TOC3"/>
        <w:tabs>
          <w:tab w:val="left" w:pos="1134"/>
          <w:tab w:val="right" w:leader="dot" w:pos="10195"/>
        </w:tabs>
        <w:rPr>
          <w:rFonts w:eastAsiaTheme="minorEastAsia"/>
          <w:noProof/>
          <w:sz w:val="24"/>
          <w:szCs w:val="24"/>
          <w:lang w:val="en-US"/>
        </w:rPr>
      </w:pPr>
      <w:r w:rsidRPr="0073174D">
        <w:rPr>
          <w:noProof/>
        </w:rPr>
        <w:t>3.3.2.</w:t>
      </w:r>
      <w:r>
        <w:rPr>
          <w:rFonts w:eastAsiaTheme="minorEastAsia"/>
          <w:noProof/>
          <w:sz w:val="24"/>
          <w:szCs w:val="24"/>
          <w:lang w:val="en-US"/>
        </w:rPr>
        <w:tab/>
      </w:r>
      <w:r>
        <w:rPr>
          <w:noProof/>
        </w:rPr>
        <w:t>Lesson 2 - ??</w:t>
      </w:r>
      <w:r>
        <w:rPr>
          <w:noProof/>
        </w:rPr>
        <w:tab/>
      </w:r>
      <w:r>
        <w:rPr>
          <w:noProof/>
        </w:rPr>
        <w:fldChar w:fldCharType="begin"/>
      </w:r>
      <w:r>
        <w:rPr>
          <w:noProof/>
        </w:rPr>
        <w:instrText xml:space="preserve"> PAGEREF _Toc449334280 \h </w:instrText>
      </w:r>
      <w:r>
        <w:rPr>
          <w:noProof/>
        </w:rPr>
      </w:r>
      <w:r>
        <w:rPr>
          <w:noProof/>
        </w:rPr>
        <w:fldChar w:fldCharType="separate"/>
      </w:r>
      <w:r w:rsidR="00CE5BF8">
        <w:rPr>
          <w:noProof/>
        </w:rPr>
        <w:t>8</w:t>
      </w:r>
      <w:r>
        <w:rPr>
          <w:noProof/>
        </w:rPr>
        <w:fldChar w:fldCharType="end"/>
      </w:r>
    </w:p>
    <w:p w14:paraId="3009EC91" w14:textId="77777777" w:rsidR="0076167A" w:rsidRDefault="0076167A">
      <w:pPr>
        <w:pStyle w:val="TOC3"/>
        <w:tabs>
          <w:tab w:val="left" w:pos="1134"/>
          <w:tab w:val="right" w:leader="dot" w:pos="10195"/>
        </w:tabs>
        <w:rPr>
          <w:rFonts w:eastAsiaTheme="minorEastAsia"/>
          <w:noProof/>
          <w:sz w:val="24"/>
          <w:szCs w:val="24"/>
          <w:lang w:val="en-US"/>
        </w:rPr>
      </w:pPr>
      <w:r w:rsidRPr="0073174D">
        <w:rPr>
          <w:noProof/>
        </w:rPr>
        <w:t>3.3.3.</w:t>
      </w:r>
      <w:r>
        <w:rPr>
          <w:rFonts w:eastAsiaTheme="minorEastAsia"/>
          <w:noProof/>
          <w:sz w:val="24"/>
          <w:szCs w:val="24"/>
          <w:lang w:val="en-US"/>
        </w:rPr>
        <w:tab/>
      </w:r>
      <w:r>
        <w:rPr>
          <w:noProof/>
        </w:rPr>
        <w:t>Lesson 3 – ??</w:t>
      </w:r>
      <w:r>
        <w:rPr>
          <w:noProof/>
        </w:rPr>
        <w:tab/>
      </w:r>
      <w:r>
        <w:rPr>
          <w:noProof/>
        </w:rPr>
        <w:fldChar w:fldCharType="begin"/>
      </w:r>
      <w:r>
        <w:rPr>
          <w:noProof/>
        </w:rPr>
        <w:instrText xml:space="preserve"> PAGEREF _Toc449334281 \h </w:instrText>
      </w:r>
      <w:r>
        <w:rPr>
          <w:noProof/>
        </w:rPr>
      </w:r>
      <w:r>
        <w:rPr>
          <w:noProof/>
        </w:rPr>
        <w:fldChar w:fldCharType="separate"/>
      </w:r>
      <w:r w:rsidR="00CE5BF8">
        <w:rPr>
          <w:noProof/>
        </w:rPr>
        <w:t>8</w:t>
      </w:r>
      <w:r>
        <w:rPr>
          <w:noProof/>
        </w:rPr>
        <w:fldChar w:fldCharType="end"/>
      </w:r>
    </w:p>
    <w:p w14:paraId="07C5480D" w14:textId="77777777" w:rsidR="0076167A" w:rsidRDefault="0076167A">
      <w:pPr>
        <w:pStyle w:val="TOC1"/>
        <w:rPr>
          <w:rFonts w:eastAsiaTheme="minorEastAsia"/>
          <w:b w:val="0"/>
          <w:color w:val="auto"/>
          <w:sz w:val="24"/>
          <w:szCs w:val="24"/>
          <w:lang w:val="en-US"/>
        </w:rPr>
      </w:pPr>
      <w:r w:rsidRPr="0073174D">
        <w:t>4.</w:t>
      </w:r>
      <w:r>
        <w:rPr>
          <w:rFonts w:eastAsiaTheme="minorEastAsia"/>
          <w:b w:val="0"/>
          <w:color w:val="auto"/>
          <w:sz w:val="24"/>
          <w:szCs w:val="24"/>
          <w:lang w:val="en-US"/>
        </w:rPr>
        <w:tab/>
      </w:r>
      <w:r>
        <w:t>MODULE 4 – ??</w:t>
      </w:r>
      <w:r>
        <w:tab/>
      </w:r>
      <w:r>
        <w:fldChar w:fldCharType="begin"/>
      </w:r>
      <w:r>
        <w:instrText xml:space="preserve"> PAGEREF _Toc449334282 \h </w:instrText>
      </w:r>
      <w:r>
        <w:fldChar w:fldCharType="separate"/>
      </w:r>
      <w:r w:rsidR="00CE5BF8">
        <w:t>8</w:t>
      </w:r>
      <w:r>
        <w:fldChar w:fldCharType="end"/>
      </w:r>
    </w:p>
    <w:p w14:paraId="3669D83D" w14:textId="77777777" w:rsidR="0076167A" w:rsidRDefault="0076167A">
      <w:pPr>
        <w:pStyle w:val="TOC2"/>
        <w:rPr>
          <w:rFonts w:eastAsiaTheme="minorEastAsia"/>
          <w:color w:val="auto"/>
          <w:sz w:val="24"/>
          <w:szCs w:val="24"/>
          <w:lang w:val="en-US"/>
        </w:rPr>
      </w:pPr>
      <w:r w:rsidRPr="0073174D">
        <w:t>4.1.</w:t>
      </w:r>
      <w:r>
        <w:rPr>
          <w:rFonts w:eastAsiaTheme="minorEastAsia"/>
          <w:color w:val="auto"/>
          <w:sz w:val="24"/>
          <w:szCs w:val="24"/>
          <w:lang w:val="en-US"/>
        </w:rPr>
        <w:tab/>
      </w:r>
      <w:r>
        <w:t>Scope</w:t>
      </w:r>
      <w:r>
        <w:tab/>
      </w:r>
      <w:r>
        <w:fldChar w:fldCharType="begin"/>
      </w:r>
      <w:r>
        <w:instrText xml:space="preserve"> PAGEREF _Toc449334283 \h </w:instrText>
      </w:r>
      <w:r>
        <w:fldChar w:fldCharType="separate"/>
      </w:r>
      <w:r w:rsidR="00CE5BF8">
        <w:t>8</w:t>
      </w:r>
      <w:r>
        <w:fldChar w:fldCharType="end"/>
      </w:r>
    </w:p>
    <w:p w14:paraId="15997ADF" w14:textId="77777777" w:rsidR="0076167A" w:rsidRDefault="0076167A">
      <w:pPr>
        <w:pStyle w:val="TOC2"/>
        <w:rPr>
          <w:rFonts w:eastAsiaTheme="minorEastAsia"/>
          <w:color w:val="auto"/>
          <w:sz w:val="24"/>
          <w:szCs w:val="24"/>
          <w:lang w:val="en-US"/>
        </w:rPr>
      </w:pPr>
      <w:r w:rsidRPr="0073174D">
        <w:t>4.2.</w:t>
      </w:r>
      <w:r>
        <w:rPr>
          <w:rFonts w:eastAsiaTheme="minorEastAsia"/>
          <w:color w:val="auto"/>
          <w:sz w:val="24"/>
          <w:szCs w:val="24"/>
          <w:lang w:val="en-US"/>
        </w:rPr>
        <w:tab/>
      </w:r>
      <w:r>
        <w:t>Learning Objective</w:t>
      </w:r>
      <w:r>
        <w:tab/>
      </w:r>
      <w:r>
        <w:fldChar w:fldCharType="begin"/>
      </w:r>
      <w:r>
        <w:instrText xml:space="preserve"> PAGEREF _Toc449334284 \h </w:instrText>
      </w:r>
      <w:r>
        <w:fldChar w:fldCharType="separate"/>
      </w:r>
      <w:r w:rsidR="00CE5BF8">
        <w:t>8</w:t>
      </w:r>
      <w:r>
        <w:fldChar w:fldCharType="end"/>
      </w:r>
    </w:p>
    <w:p w14:paraId="3C0B8744" w14:textId="77777777" w:rsidR="0076167A" w:rsidRDefault="0076167A">
      <w:pPr>
        <w:pStyle w:val="TOC2"/>
        <w:rPr>
          <w:rFonts w:eastAsiaTheme="minorEastAsia"/>
          <w:color w:val="auto"/>
          <w:sz w:val="24"/>
          <w:szCs w:val="24"/>
          <w:lang w:val="en-US"/>
        </w:rPr>
      </w:pPr>
      <w:r w:rsidRPr="0073174D">
        <w:t>4.3.</w:t>
      </w:r>
      <w:r>
        <w:rPr>
          <w:rFonts w:eastAsiaTheme="minorEastAsia"/>
          <w:color w:val="auto"/>
          <w:sz w:val="24"/>
          <w:szCs w:val="24"/>
          <w:lang w:val="en-US"/>
        </w:rPr>
        <w:tab/>
      </w:r>
      <w:r>
        <w:t>Syllabus</w:t>
      </w:r>
      <w:r>
        <w:tab/>
      </w:r>
      <w:r>
        <w:fldChar w:fldCharType="begin"/>
      </w:r>
      <w:r>
        <w:instrText xml:space="preserve"> PAGEREF _Toc449334285 \h </w:instrText>
      </w:r>
      <w:r>
        <w:fldChar w:fldCharType="separate"/>
      </w:r>
      <w:r w:rsidR="00CE5BF8">
        <w:t>8</w:t>
      </w:r>
      <w:r>
        <w:fldChar w:fldCharType="end"/>
      </w:r>
    </w:p>
    <w:p w14:paraId="215115C5" w14:textId="77777777" w:rsidR="0076167A" w:rsidRDefault="0076167A">
      <w:pPr>
        <w:pStyle w:val="TOC3"/>
        <w:tabs>
          <w:tab w:val="left" w:pos="1134"/>
          <w:tab w:val="right" w:leader="dot" w:pos="10195"/>
        </w:tabs>
        <w:rPr>
          <w:rFonts w:eastAsiaTheme="minorEastAsia"/>
          <w:noProof/>
          <w:sz w:val="24"/>
          <w:szCs w:val="24"/>
          <w:lang w:val="en-US"/>
        </w:rPr>
      </w:pPr>
      <w:r w:rsidRPr="0073174D">
        <w:rPr>
          <w:noProof/>
        </w:rPr>
        <w:t>4.3.1.</w:t>
      </w:r>
      <w:r>
        <w:rPr>
          <w:rFonts w:eastAsiaTheme="minorEastAsia"/>
          <w:noProof/>
          <w:sz w:val="24"/>
          <w:szCs w:val="24"/>
          <w:lang w:val="en-US"/>
        </w:rPr>
        <w:tab/>
      </w:r>
      <w:r>
        <w:rPr>
          <w:noProof/>
        </w:rPr>
        <w:t>Lesson 1 – ??</w:t>
      </w:r>
      <w:r>
        <w:rPr>
          <w:noProof/>
        </w:rPr>
        <w:tab/>
      </w:r>
      <w:r>
        <w:rPr>
          <w:noProof/>
        </w:rPr>
        <w:fldChar w:fldCharType="begin"/>
      </w:r>
      <w:r>
        <w:rPr>
          <w:noProof/>
        </w:rPr>
        <w:instrText xml:space="preserve"> PAGEREF _Toc449334286 \h </w:instrText>
      </w:r>
      <w:r>
        <w:rPr>
          <w:noProof/>
        </w:rPr>
      </w:r>
      <w:r>
        <w:rPr>
          <w:noProof/>
        </w:rPr>
        <w:fldChar w:fldCharType="separate"/>
      </w:r>
      <w:r w:rsidR="00CE5BF8">
        <w:rPr>
          <w:noProof/>
        </w:rPr>
        <w:t>8</w:t>
      </w:r>
      <w:r>
        <w:rPr>
          <w:noProof/>
        </w:rPr>
        <w:fldChar w:fldCharType="end"/>
      </w:r>
    </w:p>
    <w:p w14:paraId="3EBCE6C8" w14:textId="77777777" w:rsidR="0076167A" w:rsidRDefault="0076167A">
      <w:pPr>
        <w:pStyle w:val="TOC3"/>
        <w:tabs>
          <w:tab w:val="left" w:pos="1134"/>
          <w:tab w:val="right" w:leader="dot" w:pos="10195"/>
        </w:tabs>
        <w:rPr>
          <w:rFonts w:eastAsiaTheme="minorEastAsia"/>
          <w:noProof/>
          <w:sz w:val="24"/>
          <w:szCs w:val="24"/>
          <w:lang w:val="en-US"/>
        </w:rPr>
      </w:pPr>
      <w:r w:rsidRPr="0073174D">
        <w:rPr>
          <w:noProof/>
        </w:rPr>
        <w:t>4.3.2.</w:t>
      </w:r>
      <w:r>
        <w:rPr>
          <w:rFonts w:eastAsiaTheme="minorEastAsia"/>
          <w:noProof/>
          <w:sz w:val="24"/>
          <w:szCs w:val="24"/>
          <w:lang w:val="en-US"/>
        </w:rPr>
        <w:tab/>
      </w:r>
      <w:r>
        <w:rPr>
          <w:noProof/>
        </w:rPr>
        <w:t>Lesson 2 - ??</w:t>
      </w:r>
      <w:r>
        <w:rPr>
          <w:noProof/>
        </w:rPr>
        <w:tab/>
      </w:r>
      <w:r>
        <w:rPr>
          <w:noProof/>
        </w:rPr>
        <w:fldChar w:fldCharType="begin"/>
      </w:r>
      <w:r>
        <w:rPr>
          <w:noProof/>
        </w:rPr>
        <w:instrText xml:space="preserve"> PAGEREF _Toc449334287 \h </w:instrText>
      </w:r>
      <w:r>
        <w:rPr>
          <w:noProof/>
        </w:rPr>
      </w:r>
      <w:r>
        <w:rPr>
          <w:noProof/>
        </w:rPr>
        <w:fldChar w:fldCharType="separate"/>
      </w:r>
      <w:r w:rsidR="00CE5BF8">
        <w:rPr>
          <w:noProof/>
        </w:rPr>
        <w:t>8</w:t>
      </w:r>
      <w:r>
        <w:rPr>
          <w:noProof/>
        </w:rPr>
        <w:fldChar w:fldCharType="end"/>
      </w:r>
    </w:p>
    <w:p w14:paraId="6FEE53AE" w14:textId="77777777" w:rsidR="0076167A" w:rsidRDefault="0076167A">
      <w:pPr>
        <w:pStyle w:val="TOC3"/>
        <w:tabs>
          <w:tab w:val="left" w:pos="1134"/>
          <w:tab w:val="right" w:leader="dot" w:pos="10195"/>
        </w:tabs>
        <w:rPr>
          <w:rFonts w:eastAsiaTheme="minorEastAsia"/>
          <w:noProof/>
          <w:sz w:val="24"/>
          <w:szCs w:val="24"/>
          <w:lang w:val="en-US"/>
        </w:rPr>
      </w:pPr>
      <w:r w:rsidRPr="0073174D">
        <w:rPr>
          <w:noProof/>
        </w:rPr>
        <w:t>4.3.3.</w:t>
      </w:r>
      <w:r>
        <w:rPr>
          <w:rFonts w:eastAsiaTheme="minorEastAsia"/>
          <w:noProof/>
          <w:sz w:val="24"/>
          <w:szCs w:val="24"/>
          <w:lang w:val="en-US"/>
        </w:rPr>
        <w:tab/>
      </w:r>
      <w:r>
        <w:rPr>
          <w:noProof/>
        </w:rPr>
        <w:t>Lesson 3 – ??</w:t>
      </w:r>
      <w:r>
        <w:rPr>
          <w:noProof/>
        </w:rPr>
        <w:tab/>
      </w:r>
      <w:r>
        <w:rPr>
          <w:noProof/>
        </w:rPr>
        <w:fldChar w:fldCharType="begin"/>
      </w:r>
      <w:r>
        <w:rPr>
          <w:noProof/>
        </w:rPr>
        <w:instrText xml:space="preserve"> PAGEREF _Toc449334288 \h </w:instrText>
      </w:r>
      <w:r>
        <w:rPr>
          <w:noProof/>
        </w:rPr>
      </w:r>
      <w:r>
        <w:rPr>
          <w:noProof/>
        </w:rPr>
        <w:fldChar w:fldCharType="separate"/>
      </w:r>
      <w:r w:rsidR="00CE5BF8">
        <w:rPr>
          <w:noProof/>
        </w:rPr>
        <w:t>8</w:t>
      </w:r>
      <w:r>
        <w:rPr>
          <w:noProof/>
        </w:rPr>
        <w:fldChar w:fldCharType="end"/>
      </w:r>
    </w:p>
    <w:p w14:paraId="250D2FED" w14:textId="77777777" w:rsidR="0076167A" w:rsidRDefault="0076167A">
      <w:pPr>
        <w:pStyle w:val="TOC1"/>
        <w:rPr>
          <w:rFonts w:eastAsiaTheme="minorEastAsia"/>
          <w:b w:val="0"/>
          <w:color w:val="auto"/>
          <w:sz w:val="24"/>
          <w:szCs w:val="24"/>
          <w:lang w:val="en-US"/>
        </w:rPr>
      </w:pPr>
      <w:r w:rsidRPr="0073174D">
        <w:t>5.</w:t>
      </w:r>
      <w:r>
        <w:rPr>
          <w:rFonts w:eastAsiaTheme="minorEastAsia"/>
          <w:b w:val="0"/>
          <w:color w:val="auto"/>
          <w:sz w:val="24"/>
          <w:szCs w:val="24"/>
          <w:lang w:val="en-US"/>
        </w:rPr>
        <w:tab/>
      </w:r>
      <w:r>
        <w:t>MODULE 5 – ??</w:t>
      </w:r>
      <w:r>
        <w:tab/>
      </w:r>
      <w:r>
        <w:fldChar w:fldCharType="begin"/>
      </w:r>
      <w:r>
        <w:instrText xml:space="preserve"> PAGEREF _Toc449334289 \h </w:instrText>
      </w:r>
      <w:r>
        <w:fldChar w:fldCharType="separate"/>
      </w:r>
      <w:r w:rsidR="00CE5BF8">
        <w:t>8</w:t>
      </w:r>
      <w:r>
        <w:fldChar w:fldCharType="end"/>
      </w:r>
    </w:p>
    <w:p w14:paraId="05F4585D" w14:textId="77777777" w:rsidR="0076167A" w:rsidRDefault="0076167A">
      <w:pPr>
        <w:pStyle w:val="TOC2"/>
        <w:rPr>
          <w:rFonts w:eastAsiaTheme="minorEastAsia"/>
          <w:color w:val="auto"/>
          <w:sz w:val="24"/>
          <w:szCs w:val="24"/>
          <w:lang w:val="en-US"/>
        </w:rPr>
      </w:pPr>
      <w:r w:rsidRPr="0073174D">
        <w:lastRenderedPageBreak/>
        <w:t>5.1.</w:t>
      </w:r>
      <w:r>
        <w:rPr>
          <w:rFonts w:eastAsiaTheme="minorEastAsia"/>
          <w:color w:val="auto"/>
          <w:sz w:val="24"/>
          <w:szCs w:val="24"/>
          <w:lang w:val="en-US"/>
        </w:rPr>
        <w:tab/>
      </w:r>
      <w:r>
        <w:t>Scope</w:t>
      </w:r>
      <w:r>
        <w:tab/>
      </w:r>
      <w:r>
        <w:fldChar w:fldCharType="begin"/>
      </w:r>
      <w:r>
        <w:instrText xml:space="preserve"> PAGEREF _Toc449334290 \h </w:instrText>
      </w:r>
      <w:r>
        <w:fldChar w:fldCharType="separate"/>
      </w:r>
      <w:r w:rsidR="00CE5BF8">
        <w:t>8</w:t>
      </w:r>
      <w:r>
        <w:fldChar w:fldCharType="end"/>
      </w:r>
    </w:p>
    <w:p w14:paraId="09EEA348" w14:textId="77777777" w:rsidR="0076167A" w:rsidRDefault="0076167A">
      <w:pPr>
        <w:pStyle w:val="TOC2"/>
        <w:rPr>
          <w:rFonts w:eastAsiaTheme="minorEastAsia"/>
          <w:color w:val="auto"/>
          <w:sz w:val="24"/>
          <w:szCs w:val="24"/>
          <w:lang w:val="en-US"/>
        </w:rPr>
      </w:pPr>
      <w:r w:rsidRPr="0073174D">
        <w:t>5.2.</w:t>
      </w:r>
      <w:r>
        <w:rPr>
          <w:rFonts w:eastAsiaTheme="minorEastAsia"/>
          <w:color w:val="auto"/>
          <w:sz w:val="24"/>
          <w:szCs w:val="24"/>
          <w:lang w:val="en-US"/>
        </w:rPr>
        <w:tab/>
      </w:r>
      <w:r>
        <w:t>Learning Objective</w:t>
      </w:r>
      <w:r>
        <w:tab/>
      </w:r>
      <w:r>
        <w:fldChar w:fldCharType="begin"/>
      </w:r>
      <w:r>
        <w:instrText xml:space="preserve"> PAGEREF _Toc449334291 \h </w:instrText>
      </w:r>
      <w:r>
        <w:fldChar w:fldCharType="separate"/>
      </w:r>
      <w:r w:rsidR="00CE5BF8">
        <w:t>8</w:t>
      </w:r>
      <w:r>
        <w:fldChar w:fldCharType="end"/>
      </w:r>
    </w:p>
    <w:p w14:paraId="22FABD2D" w14:textId="77777777" w:rsidR="0076167A" w:rsidRDefault="0076167A">
      <w:pPr>
        <w:pStyle w:val="TOC2"/>
        <w:rPr>
          <w:rFonts w:eastAsiaTheme="minorEastAsia"/>
          <w:color w:val="auto"/>
          <w:sz w:val="24"/>
          <w:szCs w:val="24"/>
          <w:lang w:val="en-US"/>
        </w:rPr>
      </w:pPr>
      <w:r w:rsidRPr="0073174D">
        <w:t>5.3.</w:t>
      </w:r>
      <w:r>
        <w:rPr>
          <w:rFonts w:eastAsiaTheme="minorEastAsia"/>
          <w:color w:val="auto"/>
          <w:sz w:val="24"/>
          <w:szCs w:val="24"/>
          <w:lang w:val="en-US"/>
        </w:rPr>
        <w:tab/>
      </w:r>
      <w:r>
        <w:t>Syllabus</w:t>
      </w:r>
      <w:r>
        <w:tab/>
      </w:r>
      <w:r>
        <w:fldChar w:fldCharType="begin"/>
      </w:r>
      <w:r>
        <w:instrText xml:space="preserve"> PAGEREF _Toc449334292 \h </w:instrText>
      </w:r>
      <w:r>
        <w:fldChar w:fldCharType="separate"/>
      </w:r>
      <w:r w:rsidR="00CE5BF8">
        <w:t>8</w:t>
      </w:r>
      <w:r>
        <w:fldChar w:fldCharType="end"/>
      </w:r>
    </w:p>
    <w:p w14:paraId="08382DC9" w14:textId="77777777" w:rsidR="0076167A" w:rsidRDefault="0076167A">
      <w:pPr>
        <w:pStyle w:val="TOC3"/>
        <w:tabs>
          <w:tab w:val="left" w:pos="1134"/>
          <w:tab w:val="right" w:leader="dot" w:pos="10195"/>
        </w:tabs>
        <w:rPr>
          <w:rFonts w:eastAsiaTheme="minorEastAsia"/>
          <w:noProof/>
          <w:sz w:val="24"/>
          <w:szCs w:val="24"/>
          <w:lang w:val="en-US"/>
        </w:rPr>
      </w:pPr>
      <w:r w:rsidRPr="0073174D">
        <w:rPr>
          <w:noProof/>
        </w:rPr>
        <w:t>5.3.1.</w:t>
      </w:r>
      <w:r>
        <w:rPr>
          <w:rFonts w:eastAsiaTheme="minorEastAsia"/>
          <w:noProof/>
          <w:sz w:val="24"/>
          <w:szCs w:val="24"/>
          <w:lang w:val="en-US"/>
        </w:rPr>
        <w:tab/>
      </w:r>
      <w:r>
        <w:rPr>
          <w:noProof/>
        </w:rPr>
        <w:t>Lesson 1 – ??</w:t>
      </w:r>
      <w:r>
        <w:rPr>
          <w:noProof/>
        </w:rPr>
        <w:tab/>
      </w:r>
      <w:r>
        <w:rPr>
          <w:noProof/>
        </w:rPr>
        <w:fldChar w:fldCharType="begin"/>
      </w:r>
      <w:r>
        <w:rPr>
          <w:noProof/>
        </w:rPr>
        <w:instrText xml:space="preserve"> PAGEREF _Toc449334293 \h </w:instrText>
      </w:r>
      <w:r>
        <w:rPr>
          <w:noProof/>
        </w:rPr>
      </w:r>
      <w:r>
        <w:rPr>
          <w:noProof/>
        </w:rPr>
        <w:fldChar w:fldCharType="separate"/>
      </w:r>
      <w:r w:rsidR="00CE5BF8">
        <w:rPr>
          <w:noProof/>
        </w:rPr>
        <w:t>8</w:t>
      </w:r>
      <w:r>
        <w:rPr>
          <w:noProof/>
        </w:rPr>
        <w:fldChar w:fldCharType="end"/>
      </w:r>
    </w:p>
    <w:p w14:paraId="6E41219A" w14:textId="77777777" w:rsidR="0076167A" w:rsidRDefault="0076167A">
      <w:pPr>
        <w:pStyle w:val="TOC3"/>
        <w:tabs>
          <w:tab w:val="left" w:pos="1134"/>
          <w:tab w:val="right" w:leader="dot" w:pos="10195"/>
        </w:tabs>
        <w:rPr>
          <w:rFonts w:eastAsiaTheme="minorEastAsia"/>
          <w:noProof/>
          <w:sz w:val="24"/>
          <w:szCs w:val="24"/>
          <w:lang w:val="en-US"/>
        </w:rPr>
      </w:pPr>
      <w:r w:rsidRPr="0073174D">
        <w:rPr>
          <w:noProof/>
        </w:rPr>
        <w:t>5.3.2.</w:t>
      </w:r>
      <w:r>
        <w:rPr>
          <w:rFonts w:eastAsiaTheme="minorEastAsia"/>
          <w:noProof/>
          <w:sz w:val="24"/>
          <w:szCs w:val="24"/>
          <w:lang w:val="en-US"/>
        </w:rPr>
        <w:tab/>
      </w:r>
      <w:r>
        <w:rPr>
          <w:noProof/>
        </w:rPr>
        <w:t>Lesson 2 - ??</w:t>
      </w:r>
      <w:r>
        <w:rPr>
          <w:noProof/>
        </w:rPr>
        <w:tab/>
      </w:r>
      <w:r>
        <w:rPr>
          <w:noProof/>
        </w:rPr>
        <w:fldChar w:fldCharType="begin"/>
      </w:r>
      <w:r>
        <w:rPr>
          <w:noProof/>
        </w:rPr>
        <w:instrText xml:space="preserve"> PAGEREF _Toc449334294 \h </w:instrText>
      </w:r>
      <w:r>
        <w:rPr>
          <w:noProof/>
        </w:rPr>
      </w:r>
      <w:r>
        <w:rPr>
          <w:noProof/>
        </w:rPr>
        <w:fldChar w:fldCharType="separate"/>
      </w:r>
      <w:r w:rsidR="00CE5BF8">
        <w:rPr>
          <w:noProof/>
        </w:rPr>
        <w:t>8</w:t>
      </w:r>
      <w:r>
        <w:rPr>
          <w:noProof/>
        </w:rPr>
        <w:fldChar w:fldCharType="end"/>
      </w:r>
    </w:p>
    <w:p w14:paraId="53B309E1" w14:textId="77777777" w:rsidR="0076167A" w:rsidRDefault="0076167A">
      <w:pPr>
        <w:pStyle w:val="TOC3"/>
        <w:tabs>
          <w:tab w:val="left" w:pos="1134"/>
          <w:tab w:val="right" w:leader="dot" w:pos="10195"/>
        </w:tabs>
        <w:rPr>
          <w:rFonts w:eastAsiaTheme="minorEastAsia"/>
          <w:noProof/>
          <w:sz w:val="24"/>
          <w:szCs w:val="24"/>
          <w:lang w:val="en-US"/>
        </w:rPr>
      </w:pPr>
      <w:r w:rsidRPr="0073174D">
        <w:rPr>
          <w:noProof/>
        </w:rPr>
        <w:t>5.3.3.</w:t>
      </w:r>
      <w:r>
        <w:rPr>
          <w:rFonts w:eastAsiaTheme="minorEastAsia"/>
          <w:noProof/>
          <w:sz w:val="24"/>
          <w:szCs w:val="24"/>
          <w:lang w:val="en-US"/>
        </w:rPr>
        <w:tab/>
      </w:r>
      <w:r>
        <w:rPr>
          <w:noProof/>
        </w:rPr>
        <w:t>Lesson 3 – ??</w:t>
      </w:r>
      <w:r>
        <w:rPr>
          <w:noProof/>
        </w:rPr>
        <w:tab/>
      </w:r>
      <w:r>
        <w:rPr>
          <w:noProof/>
        </w:rPr>
        <w:fldChar w:fldCharType="begin"/>
      </w:r>
      <w:r>
        <w:rPr>
          <w:noProof/>
        </w:rPr>
        <w:instrText xml:space="preserve"> PAGEREF _Toc449334295 \h </w:instrText>
      </w:r>
      <w:r>
        <w:rPr>
          <w:noProof/>
        </w:rPr>
      </w:r>
      <w:r>
        <w:rPr>
          <w:noProof/>
        </w:rPr>
        <w:fldChar w:fldCharType="separate"/>
      </w:r>
      <w:r w:rsidR="00CE5BF8">
        <w:rPr>
          <w:noProof/>
        </w:rPr>
        <w:t>8</w:t>
      </w:r>
      <w:r>
        <w:rPr>
          <w:noProof/>
        </w:rPr>
        <w:fldChar w:fldCharType="end"/>
      </w:r>
    </w:p>
    <w:p w14:paraId="168EDD2D" w14:textId="77777777" w:rsidR="00642025" w:rsidRPr="00093294" w:rsidRDefault="002A29D4" w:rsidP="007B7FEC">
      <w:pPr>
        <w:rPr>
          <w:color w:val="00558C" w:themeColor="accent1"/>
          <w:sz w:val="22"/>
        </w:rPr>
      </w:pPr>
      <w:r w:rsidRPr="00093294">
        <w:rPr>
          <w:b/>
          <w:color w:val="00558C" w:themeColor="accent1"/>
          <w:sz w:val="22"/>
        </w:rPr>
        <w:fldChar w:fldCharType="end"/>
      </w:r>
      <w:commentRangeEnd w:id="1"/>
      <w:r w:rsidR="001520C4">
        <w:rPr>
          <w:rStyle w:val="CommentReference"/>
        </w:rPr>
        <w:commentReference w:id="1"/>
      </w:r>
    </w:p>
    <w:p w14:paraId="01C7B210" w14:textId="77777777" w:rsidR="00D36983" w:rsidRPr="00093294" w:rsidRDefault="00D36983" w:rsidP="00D36983">
      <w:pPr>
        <w:pStyle w:val="ListofFigures"/>
      </w:pPr>
      <w:r w:rsidRPr="00093294">
        <w:t>List of Tables</w:t>
      </w:r>
    </w:p>
    <w:p w14:paraId="6506B174" w14:textId="77777777" w:rsidR="00C739BC" w:rsidRDefault="00D36983">
      <w:pPr>
        <w:pStyle w:val="TableofFigures"/>
        <w:rPr>
          <w:rFonts w:eastAsiaTheme="minorEastAsia"/>
          <w:i w:val="0"/>
          <w:noProof/>
          <w:sz w:val="24"/>
          <w:szCs w:val="24"/>
          <w:lang w:val="en-US"/>
        </w:rPr>
      </w:pPr>
      <w:r w:rsidRPr="00093294">
        <w:fldChar w:fldCharType="begin"/>
      </w:r>
      <w:r w:rsidRPr="00093294">
        <w:instrText xml:space="preserve"> TOC \t "Table caption" \c </w:instrText>
      </w:r>
      <w:r w:rsidRPr="00093294">
        <w:fldChar w:fldCharType="separate"/>
      </w:r>
      <w:r w:rsidR="00C739BC">
        <w:rPr>
          <w:noProof/>
        </w:rPr>
        <w:t>Table 1</w:t>
      </w:r>
      <w:r w:rsidR="00C739BC">
        <w:rPr>
          <w:rFonts w:eastAsiaTheme="minorEastAsia"/>
          <w:i w:val="0"/>
          <w:noProof/>
          <w:sz w:val="24"/>
          <w:szCs w:val="24"/>
          <w:lang w:val="en-US"/>
        </w:rPr>
        <w:tab/>
      </w:r>
      <w:r w:rsidR="00C739BC">
        <w:rPr>
          <w:noProof/>
        </w:rPr>
        <w:t>Table of Teaching Modules</w:t>
      </w:r>
      <w:r w:rsidR="00C739BC">
        <w:rPr>
          <w:noProof/>
        </w:rPr>
        <w:tab/>
      </w:r>
      <w:r w:rsidR="00C739BC">
        <w:rPr>
          <w:noProof/>
        </w:rPr>
        <w:fldChar w:fldCharType="begin"/>
      </w:r>
      <w:r w:rsidR="00C739BC">
        <w:rPr>
          <w:noProof/>
        </w:rPr>
        <w:instrText xml:space="preserve"> PAGEREF _Toc449261771 \h </w:instrText>
      </w:r>
      <w:r w:rsidR="00C739BC">
        <w:rPr>
          <w:noProof/>
        </w:rPr>
      </w:r>
      <w:r w:rsidR="00C739BC">
        <w:rPr>
          <w:noProof/>
        </w:rPr>
        <w:fldChar w:fldCharType="separate"/>
      </w:r>
      <w:r w:rsidR="00CE5BF8">
        <w:rPr>
          <w:noProof/>
        </w:rPr>
        <w:t>6</w:t>
      </w:r>
      <w:r w:rsidR="00C739BC">
        <w:rPr>
          <w:noProof/>
        </w:rPr>
        <w:fldChar w:fldCharType="end"/>
      </w:r>
    </w:p>
    <w:p w14:paraId="4CD29E56" w14:textId="77777777" w:rsidR="00D36983" w:rsidRPr="00093294" w:rsidRDefault="00D36983" w:rsidP="00D36983">
      <w:r w:rsidRPr="00093294">
        <w:fldChar w:fldCharType="end"/>
      </w:r>
    </w:p>
    <w:p w14:paraId="47112900" w14:textId="77777777" w:rsidR="00EB6F3C" w:rsidRPr="00093294" w:rsidRDefault="00EB6F3C" w:rsidP="00883AE3"/>
    <w:p w14:paraId="785EC415" w14:textId="77777777" w:rsidR="00790277" w:rsidRPr="00093294" w:rsidRDefault="00790277" w:rsidP="003274DB">
      <w:pPr>
        <w:sectPr w:rsidR="00790277" w:rsidRPr="00093294" w:rsidSect="00292085">
          <w:headerReference w:type="default" r:id="rId14"/>
          <w:pgSz w:w="11906" w:h="16838" w:code="9"/>
          <w:pgMar w:top="567" w:right="794" w:bottom="567" w:left="907" w:header="567" w:footer="567" w:gutter="0"/>
          <w:cols w:space="708"/>
          <w:docGrid w:linePitch="360"/>
        </w:sectPr>
      </w:pPr>
    </w:p>
    <w:p w14:paraId="669546B9" w14:textId="77777777" w:rsidR="00465491" w:rsidRPr="00093294" w:rsidRDefault="00465491" w:rsidP="00465491">
      <w:pPr>
        <w:pStyle w:val="Forward"/>
      </w:pPr>
      <w:bookmarkStart w:id="2" w:name="_Toc419881195"/>
      <w:r w:rsidRPr="00093294">
        <w:lastRenderedPageBreak/>
        <w:t>FOREWORD</w:t>
      </w:r>
      <w:bookmarkEnd w:id="2"/>
    </w:p>
    <w:p w14:paraId="07C71308" w14:textId="77777777" w:rsidR="0010151D" w:rsidRPr="00933831" w:rsidRDefault="0010151D" w:rsidP="0010151D">
      <w:pPr>
        <w:pStyle w:val="BodyText"/>
        <w:rPr>
          <w:rFonts w:cs="Arial"/>
          <w:lang w:eastAsia="de-DE"/>
        </w:rPr>
      </w:pPr>
      <w:r w:rsidRPr="00933831">
        <w:rPr>
          <w:rFonts w:cs="Arial"/>
          <w:lang w:eastAsia="de-DE"/>
        </w:rPr>
        <w:t>The International Association of Marine Aids to Navigation and Lighthouse Authorities (IALA) recognises that training in all aspects of Aids to Navigation (AtoN) service delivery, from inception through installation and maintenance to replacement or removal at the end of a planned life-cycle, is critical to the consistent provision of that AtoN service.</w:t>
      </w:r>
    </w:p>
    <w:p w14:paraId="7B31DBFD" w14:textId="4027E9CC" w:rsidR="0010151D" w:rsidRPr="00933831" w:rsidRDefault="0010151D" w:rsidP="0010151D">
      <w:pPr>
        <w:pStyle w:val="BodyText"/>
        <w:rPr>
          <w:rFonts w:cs="Arial"/>
          <w:lang w:eastAsia="de-DE"/>
        </w:rPr>
      </w:pPr>
      <w:r w:rsidRPr="00933831">
        <w:rPr>
          <w:rFonts w:cs="Arial"/>
          <w:lang w:eastAsia="de-DE"/>
        </w:rPr>
        <w:t xml:space="preserve">Taking into account that under the SOLAS Convention, Chapter 5, Regulation 13, paragraph 2; Contracting Governments, mindful of their obligations published by the International Maritime Organisation, undertake to consider the international recommendations and guidelines when establishing aids to navigation, including recommendations on training and qualification of AtoN technicians, IALA has adopted Recommendation </w:t>
      </w:r>
      <w:ins w:id="3" w:author="Gerardine Delanoye" w:date="2017-07-27T15:35:00Z">
        <w:r w:rsidR="000E23E2">
          <w:rPr>
            <w:rFonts w:cs="Arial"/>
            <w:lang w:eastAsia="de-DE"/>
          </w:rPr>
          <w:t>R0141</w:t>
        </w:r>
      </w:ins>
      <w:del w:id="4" w:author="Gerardine Delanoye" w:date="2017-07-27T15:35:00Z">
        <w:r w:rsidRPr="00933831" w:rsidDel="000E23E2">
          <w:rPr>
            <w:rFonts w:cs="Arial"/>
            <w:lang w:eastAsia="de-DE"/>
          </w:rPr>
          <w:delText>E-141</w:delText>
        </w:r>
      </w:del>
      <w:r w:rsidRPr="00933831">
        <w:rPr>
          <w:rFonts w:cs="Arial"/>
          <w:lang w:eastAsia="de-DE"/>
        </w:rPr>
        <w:t xml:space="preserve"> on Standards for Training and Certification of AtoN personnel.</w:t>
      </w:r>
    </w:p>
    <w:p w14:paraId="42D1810E" w14:textId="4E76DA41" w:rsidR="0010151D" w:rsidRPr="00933831" w:rsidRDefault="0010151D" w:rsidP="0010151D">
      <w:pPr>
        <w:pStyle w:val="BodyText"/>
        <w:rPr>
          <w:rFonts w:cs="Arial"/>
          <w:lang w:eastAsia="de-DE"/>
        </w:rPr>
      </w:pPr>
      <w:r w:rsidRPr="00933831">
        <w:rPr>
          <w:rFonts w:cs="Arial"/>
          <w:lang w:eastAsia="de-DE"/>
        </w:rPr>
        <w:t>IALA Committees working closely with the IALA World</w:t>
      </w:r>
      <w:r w:rsidR="00AB7C61">
        <w:rPr>
          <w:rFonts w:cs="Arial"/>
          <w:lang w:eastAsia="de-DE"/>
        </w:rPr>
        <w:t>-</w:t>
      </w:r>
      <w:r w:rsidRPr="00933831">
        <w:rPr>
          <w:rFonts w:cs="Arial"/>
          <w:lang w:eastAsia="de-DE"/>
        </w:rPr>
        <w:t xml:space="preserve">Wide Academy have developed a series of model courses for AtoN personnel having </w:t>
      </w:r>
      <w:ins w:id="5" w:author="Gerardine Delanoye" w:date="2017-07-27T15:35:00Z">
        <w:r w:rsidR="000E23E2">
          <w:rPr>
            <w:rFonts w:cs="Arial"/>
            <w:lang w:eastAsia="de-DE"/>
          </w:rPr>
          <w:t>R0141</w:t>
        </w:r>
      </w:ins>
      <w:del w:id="6" w:author="Gerardine Delanoye" w:date="2017-07-27T15:35:00Z">
        <w:r w:rsidRPr="00933831" w:rsidDel="000E23E2">
          <w:rPr>
            <w:rFonts w:cs="Arial"/>
            <w:lang w:eastAsia="de-DE"/>
          </w:rPr>
          <w:delText>E-141</w:delText>
        </w:r>
      </w:del>
      <w:r w:rsidRPr="00933831">
        <w:rPr>
          <w:rFonts w:cs="Arial"/>
          <w:lang w:eastAsia="de-DE"/>
        </w:rPr>
        <w:t xml:space="preserve"> Level 2 technician functions.  This model course on </w:t>
      </w:r>
      <w:del w:id="7" w:author="Gerardine Delanoye" w:date="2017-07-27T15:34:00Z">
        <w:r w:rsidDel="000E23E2">
          <w:rPr>
            <w:rFonts w:cs="Arial"/>
            <w:lang w:eastAsia="de-DE"/>
          </w:rPr>
          <w:delText>AtoN Service Craft and Buoy Tenders</w:delText>
        </w:r>
        <w:r w:rsidRPr="00933831" w:rsidDel="000E23E2">
          <w:rPr>
            <w:rFonts w:cs="Arial"/>
            <w:lang w:eastAsia="de-DE"/>
          </w:rPr>
          <w:delText xml:space="preserve"> </w:delText>
        </w:r>
      </w:del>
      <w:ins w:id="8" w:author="Gerardine Delanoye" w:date="2017-07-27T15:34:00Z">
        <w:r w:rsidR="000E23E2">
          <w:rPr>
            <w:rFonts w:cs="Arial"/>
            <w:lang w:eastAsia="de-DE"/>
          </w:rPr>
          <w:t xml:space="preserve">Maintenance Planning &amp; </w:t>
        </w:r>
        <w:r w:rsidR="000E23E2" w:rsidRPr="000E23E2">
          <w:rPr>
            <w:rFonts w:cs="Arial"/>
            <w:lang w:eastAsia="de-DE"/>
          </w:rPr>
          <w:t>Records</w:t>
        </w:r>
        <w:r w:rsidR="000E23E2">
          <w:rPr>
            <w:rFonts w:cs="Arial"/>
            <w:lang w:eastAsia="de-DE"/>
          </w:rPr>
          <w:t xml:space="preserve"> </w:t>
        </w:r>
      </w:ins>
      <w:r w:rsidRPr="00933831">
        <w:rPr>
          <w:rFonts w:cs="Arial"/>
          <w:lang w:eastAsia="de-DE"/>
        </w:rPr>
        <w:t>should be read in conjunction with the Training Overview Document IALA WWA.L2.0 which contains standard guidance for the conduct of all Level 2 model courses</w:t>
      </w:r>
    </w:p>
    <w:p w14:paraId="7A50D192" w14:textId="4DE06EB9" w:rsidR="00465491" w:rsidRPr="00093294" w:rsidRDefault="0010151D" w:rsidP="0010151D">
      <w:pPr>
        <w:pStyle w:val="BodyText"/>
      </w:pPr>
      <w:r w:rsidRPr="00933831">
        <w:rPr>
          <w:rFonts w:cs="Arial"/>
          <w:lang w:eastAsia="de-DE"/>
        </w:rPr>
        <w:t>This model course is intended to provide national members and other appropriate authorities charged with the provision of AtoN services with specific guidance on the training of AtoN technicians in</w:t>
      </w:r>
      <w:del w:id="9" w:author="Gerardine Delanoye" w:date="2017-07-27T15:35:00Z">
        <w:r w:rsidRPr="00933831" w:rsidDel="000E23E2">
          <w:rPr>
            <w:rFonts w:cs="Arial"/>
            <w:lang w:eastAsia="de-DE"/>
          </w:rPr>
          <w:delText xml:space="preserve"> </w:delText>
        </w:r>
        <w:r w:rsidDel="000E23E2">
          <w:rPr>
            <w:rFonts w:cs="Arial"/>
            <w:lang w:eastAsia="de-DE"/>
          </w:rPr>
          <w:delText>an introduction to service craft and buoy tenders</w:delText>
        </w:r>
      </w:del>
      <w:ins w:id="10" w:author="Gerardine Delanoye" w:date="2017-07-27T15:35:00Z">
        <w:r w:rsidR="000E23E2">
          <w:rPr>
            <w:rFonts w:cs="Arial"/>
            <w:lang w:eastAsia="de-DE"/>
          </w:rPr>
          <w:t>Maintenance Planning &amp;</w:t>
        </w:r>
        <w:r w:rsidR="000E23E2" w:rsidRPr="000E23E2">
          <w:rPr>
            <w:rFonts w:cs="Arial"/>
            <w:lang w:eastAsia="de-DE"/>
          </w:rPr>
          <w:t xml:space="preserve"> Records</w:t>
        </w:r>
      </w:ins>
      <w:r w:rsidRPr="00933831">
        <w:rPr>
          <w:rFonts w:cs="Arial"/>
          <w:lang w:eastAsia="de-DE"/>
        </w:rPr>
        <w:t>.  Assistance in implementing this and other model courses may be obtained from the IALA World</w:t>
      </w:r>
      <w:ins w:id="11" w:author="Gerardine Delanoye" w:date="2017-07-27T15:35:00Z">
        <w:r w:rsidR="000E23E2">
          <w:rPr>
            <w:rFonts w:cs="Arial"/>
            <w:lang w:eastAsia="de-DE"/>
          </w:rPr>
          <w:t>-</w:t>
        </w:r>
      </w:ins>
      <w:del w:id="12" w:author="Gerardine Delanoye" w:date="2017-07-27T15:35:00Z">
        <w:r w:rsidRPr="00933831" w:rsidDel="000E23E2">
          <w:rPr>
            <w:rFonts w:cs="Arial"/>
            <w:lang w:eastAsia="de-DE"/>
          </w:rPr>
          <w:delText xml:space="preserve"> </w:delText>
        </w:r>
      </w:del>
      <w:r w:rsidRPr="00933831">
        <w:rPr>
          <w:rFonts w:cs="Arial"/>
          <w:lang w:eastAsia="de-DE"/>
        </w:rPr>
        <w:t>Wide Academy at the following address:</w:t>
      </w:r>
    </w:p>
    <w:p w14:paraId="0984C5EE" w14:textId="77777777" w:rsidR="00D95BDA" w:rsidRPr="00093294" w:rsidRDefault="00D95BDA" w:rsidP="00465491">
      <w:pPr>
        <w:pStyle w:val="BodyText"/>
      </w:pPr>
    </w:p>
    <w:p w14:paraId="45A9E08D" w14:textId="77777777" w:rsidR="00D95BDA" w:rsidRDefault="00D95BDA" w:rsidP="00465491">
      <w:pPr>
        <w:pStyle w:val="BodyText"/>
      </w:pPr>
    </w:p>
    <w:p w14:paraId="211857B1" w14:textId="77777777" w:rsidR="00380F03" w:rsidRPr="00093294" w:rsidRDefault="00380F03" w:rsidP="00465491">
      <w:pPr>
        <w:pStyle w:val="BodyText"/>
      </w:pPr>
    </w:p>
    <w:p w14:paraId="3DE8EC4E" w14:textId="77777777" w:rsidR="00380F03" w:rsidRPr="003322BB" w:rsidRDefault="00380F03" w:rsidP="00380F03">
      <w:pPr>
        <w:pStyle w:val="BodyText"/>
        <w:tabs>
          <w:tab w:val="left" w:pos="6521"/>
          <w:tab w:val="left" w:pos="7513"/>
        </w:tabs>
        <w:spacing w:after="0"/>
        <w:rPr>
          <w:lang w:eastAsia="de-DE"/>
        </w:rPr>
      </w:pPr>
      <w:r w:rsidRPr="003322BB">
        <w:rPr>
          <w:lang w:eastAsia="de-DE"/>
        </w:rPr>
        <w:t xml:space="preserve">The </w:t>
      </w:r>
      <w:r w:rsidR="008B501C">
        <w:rPr>
          <w:lang w:eastAsia="de-DE"/>
        </w:rPr>
        <w:t>D</w:t>
      </w:r>
      <w:r w:rsidR="00CE5BF8">
        <w:rPr>
          <w:lang w:eastAsia="de-DE"/>
        </w:rPr>
        <w:t>ean</w:t>
      </w:r>
    </w:p>
    <w:p w14:paraId="2BBE3F5C" w14:textId="77777777" w:rsidR="00380F03" w:rsidRPr="003322BB" w:rsidRDefault="00380F03" w:rsidP="00380F03">
      <w:pPr>
        <w:pStyle w:val="BodyText"/>
        <w:tabs>
          <w:tab w:val="left" w:pos="6521"/>
          <w:tab w:val="left" w:pos="7513"/>
        </w:tabs>
        <w:spacing w:after="0"/>
        <w:rPr>
          <w:lang w:eastAsia="de-DE"/>
        </w:rPr>
      </w:pPr>
      <w:r w:rsidRPr="003322BB">
        <w:rPr>
          <w:lang w:eastAsia="de-DE"/>
        </w:rPr>
        <w:t>IALA</w:t>
      </w:r>
      <w:r w:rsidR="008B501C">
        <w:rPr>
          <w:lang w:eastAsia="de-DE"/>
        </w:rPr>
        <w:t xml:space="preserve"> World-Wide Academy</w:t>
      </w:r>
      <w:r w:rsidRPr="003322BB">
        <w:rPr>
          <w:lang w:eastAsia="de-DE"/>
        </w:rPr>
        <w:tab/>
        <w:t>Tel:</w:t>
      </w:r>
      <w:r w:rsidRPr="003322BB">
        <w:rPr>
          <w:lang w:eastAsia="de-DE"/>
        </w:rPr>
        <w:tab/>
        <w:t>(+) 33 1 34 51 70 01</w:t>
      </w:r>
    </w:p>
    <w:p w14:paraId="3C9169CA" w14:textId="77777777" w:rsidR="00380F03" w:rsidRPr="003322BB" w:rsidRDefault="00380F03" w:rsidP="00380F03">
      <w:pPr>
        <w:pStyle w:val="BodyText"/>
        <w:tabs>
          <w:tab w:val="left" w:pos="6521"/>
          <w:tab w:val="left" w:pos="7513"/>
        </w:tabs>
        <w:spacing w:after="0"/>
        <w:rPr>
          <w:lang w:eastAsia="de-DE"/>
        </w:rPr>
      </w:pPr>
      <w:r>
        <w:rPr>
          <w:lang w:eastAsia="de-DE"/>
        </w:rPr>
        <w:t>10 rue des Gaudines</w:t>
      </w:r>
      <w:r w:rsidRPr="003322BB">
        <w:rPr>
          <w:lang w:eastAsia="de-DE"/>
        </w:rPr>
        <w:tab/>
        <w:t>Fax:</w:t>
      </w:r>
      <w:r w:rsidRPr="003322BB">
        <w:rPr>
          <w:lang w:eastAsia="de-DE"/>
        </w:rPr>
        <w:tab/>
        <w:t>(+) 33 1 34 51 82 05</w:t>
      </w:r>
    </w:p>
    <w:p w14:paraId="31943B28" w14:textId="77777777" w:rsidR="00380F03" w:rsidRPr="003322BB" w:rsidRDefault="00380F03" w:rsidP="00380F03">
      <w:pPr>
        <w:pStyle w:val="BodyText"/>
        <w:tabs>
          <w:tab w:val="left" w:pos="6521"/>
          <w:tab w:val="left" w:pos="7513"/>
        </w:tabs>
        <w:spacing w:after="0"/>
      </w:pPr>
      <w:r w:rsidRPr="003322BB">
        <w:rPr>
          <w:lang w:eastAsia="de-DE"/>
        </w:rPr>
        <w:t>78100</w:t>
      </w:r>
      <w:r>
        <w:rPr>
          <w:lang w:eastAsia="de-DE"/>
        </w:rPr>
        <w:t xml:space="preserve"> </w:t>
      </w:r>
      <w:r w:rsidRPr="003322BB">
        <w:rPr>
          <w:lang w:eastAsia="de-DE"/>
        </w:rPr>
        <w:t>Saint Germain-en-Laye</w:t>
      </w:r>
      <w:r w:rsidRPr="003322BB">
        <w:rPr>
          <w:lang w:eastAsia="de-DE"/>
        </w:rPr>
        <w:tab/>
        <w:t>e-mail:</w:t>
      </w:r>
      <w:r w:rsidRPr="003322BB">
        <w:rPr>
          <w:lang w:eastAsia="de-DE"/>
        </w:rPr>
        <w:tab/>
      </w:r>
      <w:hyperlink r:id="rId15" w:history="1">
        <w:r w:rsidRPr="003322BB">
          <w:rPr>
            <w:rStyle w:val="Hyperlink"/>
            <w:rFonts w:eastAsia="Calibri"/>
          </w:rPr>
          <w:t>academy@iala-aism.org</w:t>
        </w:r>
      </w:hyperlink>
    </w:p>
    <w:p w14:paraId="1EAE4008" w14:textId="77777777" w:rsidR="00380F03" w:rsidRPr="003322BB" w:rsidRDefault="00380F03" w:rsidP="00380F03">
      <w:pPr>
        <w:pStyle w:val="BodyText"/>
        <w:tabs>
          <w:tab w:val="left" w:pos="6521"/>
          <w:tab w:val="left" w:pos="7513"/>
        </w:tabs>
        <w:rPr>
          <w:rStyle w:val="Hyperlink"/>
          <w:rFonts w:cs="Arial"/>
          <w:lang w:eastAsia="de-DE"/>
        </w:rPr>
      </w:pPr>
      <w:r w:rsidRPr="003322BB">
        <w:rPr>
          <w:lang w:eastAsia="de-DE"/>
        </w:rPr>
        <w:t>France</w:t>
      </w:r>
      <w:r w:rsidRPr="003322BB">
        <w:rPr>
          <w:lang w:eastAsia="de-DE"/>
        </w:rPr>
        <w:tab/>
        <w:t>Internet:</w:t>
      </w:r>
      <w:r w:rsidRPr="003322BB">
        <w:rPr>
          <w:lang w:eastAsia="de-DE"/>
        </w:rPr>
        <w:tab/>
      </w:r>
      <w:hyperlink r:id="rId16" w:history="1">
        <w:r w:rsidRPr="003322BB">
          <w:rPr>
            <w:rStyle w:val="Hyperlink"/>
            <w:rFonts w:cs="Arial"/>
            <w:lang w:eastAsia="de-DE"/>
          </w:rPr>
          <w:t>www.iala-aism.org</w:t>
        </w:r>
      </w:hyperlink>
    </w:p>
    <w:p w14:paraId="1DDB25DC" w14:textId="77777777" w:rsidR="00465491" w:rsidRPr="00093294" w:rsidRDefault="00465491" w:rsidP="00AC1940">
      <w:pPr>
        <w:pStyle w:val="BodyText"/>
        <w:tabs>
          <w:tab w:val="left" w:pos="6521"/>
          <w:tab w:val="left" w:pos="7513"/>
        </w:tabs>
      </w:pPr>
      <w:r w:rsidRPr="00093294">
        <w:br w:type="page"/>
      </w:r>
    </w:p>
    <w:p w14:paraId="7B48302D" w14:textId="77777777" w:rsidR="00465491" w:rsidRPr="00093294" w:rsidRDefault="00513460" w:rsidP="00513460">
      <w:pPr>
        <w:pStyle w:val="Part"/>
      </w:pPr>
      <w:bookmarkStart w:id="13" w:name="_Toc442348085"/>
      <w:bookmarkStart w:id="14" w:name="_Toc449334252"/>
      <w:r w:rsidRPr="00093294">
        <w:lastRenderedPageBreak/>
        <w:t xml:space="preserve">- </w:t>
      </w:r>
      <w:r w:rsidR="007D747F" w:rsidRPr="00093294">
        <w:rPr>
          <w:caps w:val="0"/>
        </w:rPr>
        <w:t>COURSE OVERVIEW</w:t>
      </w:r>
      <w:bookmarkEnd w:id="13"/>
      <w:bookmarkEnd w:id="14"/>
    </w:p>
    <w:p w14:paraId="1B6D2496" w14:textId="77777777" w:rsidR="00465491" w:rsidRPr="00093294" w:rsidRDefault="0010151D" w:rsidP="00665C35">
      <w:pPr>
        <w:pStyle w:val="Heading1"/>
        <w:numPr>
          <w:ilvl w:val="0"/>
          <w:numId w:val="19"/>
        </w:numPr>
      </w:pPr>
      <w:bookmarkStart w:id="15" w:name="_Toc449334253"/>
      <w:r>
        <w:t>SCOPE</w:t>
      </w:r>
      <w:bookmarkEnd w:id="15"/>
    </w:p>
    <w:p w14:paraId="45215A3F" w14:textId="77777777" w:rsidR="00465491" w:rsidRPr="00093294" w:rsidRDefault="00465491" w:rsidP="00465491">
      <w:pPr>
        <w:pStyle w:val="Heading1separatationline"/>
      </w:pPr>
    </w:p>
    <w:p w14:paraId="4BCB752B" w14:textId="1981BF77" w:rsidR="00465491" w:rsidRPr="00093294" w:rsidRDefault="00A21F2D" w:rsidP="0010151D">
      <w:pPr>
        <w:pStyle w:val="BodyText"/>
      </w:pPr>
      <w:r w:rsidRPr="00A21F2D">
        <w:t xml:space="preserve">This course is intended to provide technicians with the theoretical training necessary to have a good understanding of the principles of maintenance planning </w:t>
      </w:r>
      <w:ins w:id="16" w:author="Gerardine Delanoye" w:date="2017-07-27T15:36:00Z">
        <w:r w:rsidR="000E23E2">
          <w:t>&amp;</w:t>
        </w:r>
      </w:ins>
      <w:del w:id="17" w:author="Gerardine Delanoye" w:date="2017-07-27T15:36:00Z">
        <w:r w:rsidRPr="00A21F2D" w:rsidDel="000E23E2">
          <w:delText>and</w:delText>
        </w:r>
      </w:del>
      <w:r w:rsidRPr="00A21F2D">
        <w:t xml:space="preserve"> records for AtoN. </w:t>
      </w:r>
      <w:r>
        <w:t xml:space="preserve"> </w:t>
      </w:r>
      <w:r w:rsidRPr="00A21F2D">
        <w:t xml:space="preserve">This course is intended to be supported by further training modules on specific aspects of AtoN Maintenance. </w:t>
      </w:r>
      <w:r>
        <w:t xml:space="preserve"> </w:t>
      </w:r>
      <w:r w:rsidRPr="00A21F2D">
        <w:t>Details of these supporting model courses can be found in the Level 2 Technician training overview document IALA WWA L2.0.</w:t>
      </w:r>
    </w:p>
    <w:p w14:paraId="575AC724" w14:textId="77777777" w:rsidR="00D2697A" w:rsidRDefault="0010151D" w:rsidP="0010151D">
      <w:pPr>
        <w:pStyle w:val="Heading1"/>
      </w:pPr>
      <w:bookmarkStart w:id="18" w:name="_Toc449334254"/>
      <w:r>
        <w:rPr>
          <w:caps w:val="0"/>
        </w:rPr>
        <w:t>OBJECTIVE</w:t>
      </w:r>
      <w:bookmarkEnd w:id="18"/>
    </w:p>
    <w:p w14:paraId="509685B8" w14:textId="77777777" w:rsidR="0010151D" w:rsidRDefault="0010151D" w:rsidP="0010151D">
      <w:pPr>
        <w:pStyle w:val="Heading1separatationline"/>
      </w:pPr>
    </w:p>
    <w:p w14:paraId="3994D549" w14:textId="3604A06D" w:rsidR="0010151D" w:rsidRPr="0010151D" w:rsidRDefault="00A21F2D" w:rsidP="0010151D">
      <w:pPr>
        <w:pStyle w:val="BodyText"/>
      </w:pPr>
      <w:r w:rsidRPr="00A21F2D">
        <w:t xml:space="preserve">Upon successful completion of this course, participants will have acquired sufficient knowledge and skill to understand the principles of maintenance planning </w:t>
      </w:r>
      <w:ins w:id="19" w:author="Gerardine Delanoye" w:date="2017-07-27T15:37:00Z">
        <w:r w:rsidR="000E23E2">
          <w:t>&amp;</w:t>
        </w:r>
      </w:ins>
      <w:del w:id="20" w:author="Gerardine Delanoye" w:date="2017-07-27T15:37:00Z">
        <w:r w:rsidRPr="00A21F2D" w:rsidDel="000E23E2">
          <w:delText>and</w:delText>
        </w:r>
      </w:del>
      <w:r w:rsidRPr="00A21F2D">
        <w:t xml:space="preserve"> records for AtoN and use them to good effect within their organisation.</w:t>
      </w:r>
    </w:p>
    <w:p w14:paraId="1DC72B83" w14:textId="77777777" w:rsidR="0010151D" w:rsidRDefault="0010151D" w:rsidP="0010151D">
      <w:pPr>
        <w:pStyle w:val="Heading1"/>
      </w:pPr>
      <w:bookmarkStart w:id="21" w:name="_Toc449334255"/>
      <w:r>
        <w:t>COURSE OUTLINE</w:t>
      </w:r>
      <w:bookmarkEnd w:id="21"/>
    </w:p>
    <w:p w14:paraId="7CDCF9D5" w14:textId="77777777" w:rsidR="0010151D" w:rsidRDefault="0010151D" w:rsidP="0010151D">
      <w:pPr>
        <w:pStyle w:val="Heading1separatationline"/>
      </w:pPr>
    </w:p>
    <w:p w14:paraId="446957E4" w14:textId="6A8B3AAE" w:rsidR="002A689F" w:rsidRPr="0010151D" w:rsidRDefault="00A21F2D" w:rsidP="0010151D">
      <w:pPr>
        <w:pStyle w:val="BodyText"/>
      </w:pPr>
      <w:r w:rsidRPr="00A21F2D">
        <w:t xml:space="preserve">This course is intended to cover the knowledge required for a technician to understand the principles of Maintenance Planning &amp; Records for AtoN.  The complete course comprises five classroom modules, each of which deals with a specific subject covering aspects of maintenance planning </w:t>
      </w:r>
      <w:ins w:id="22" w:author="Gerardine Delanoye" w:date="2017-07-27T15:37:00Z">
        <w:r w:rsidR="000E23E2">
          <w:t>&amp;</w:t>
        </w:r>
      </w:ins>
      <w:del w:id="23" w:author="Gerardine Delanoye" w:date="2017-07-27T15:37:00Z">
        <w:r w:rsidRPr="00A21F2D" w:rsidDel="000E23E2">
          <w:delText>and</w:delText>
        </w:r>
      </w:del>
      <w:r w:rsidRPr="00A21F2D">
        <w:t xml:space="preserve"> records for AtoN. </w:t>
      </w:r>
      <w:r>
        <w:t xml:space="preserve"> </w:t>
      </w:r>
      <w:r w:rsidRPr="00A21F2D">
        <w:t>Each module begins by stating its scope and aims, and then provides a teaching syllabus.</w:t>
      </w:r>
    </w:p>
    <w:p w14:paraId="185D94E1" w14:textId="77777777" w:rsidR="0010151D" w:rsidRDefault="0010151D" w:rsidP="0010151D">
      <w:pPr>
        <w:pStyle w:val="Heading1"/>
      </w:pPr>
      <w:bookmarkStart w:id="24" w:name="_Toc449334256"/>
      <w:r>
        <w:t>TEACHING MODULES</w:t>
      </w:r>
      <w:bookmarkEnd w:id="24"/>
    </w:p>
    <w:p w14:paraId="5925476A" w14:textId="77777777" w:rsidR="0010151D" w:rsidRDefault="0010151D" w:rsidP="0010151D">
      <w:pPr>
        <w:pStyle w:val="Heading1separatationline"/>
      </w:pPr>
    </w:p>
    <w:p w14:paraId="063198E2" w14:textId="77777777" w:rsidR="0010151D" w:rsidRDefault="0010151D" w:rsidP="00EA4259">
      <w:pPr>
        <w:pStyle w:val="Tablecaption"/>
        <w:jc w:val="center"/>
      </w:pPr>
      <w:bookmarkStart w:id="25" w:name="_Toc449261771"/>
      <w:r>
        <w:t>Table of Teaching Modules</w:t>
      </w:r>
      <w:bookmarkEnd w:id="25"/>
    </w:p>
    <w:tbl>
      <w:tblPr>
        <w:tblW w:w="8949" w:type="dxa"/>
        <w:jc w:val="center"/>
        <w:tblLayout w:type="fixed"/>
        <w:tblLook w:val="0000" w:firstRow="0" w:lastRow="0" w:firstColumn="0" w:lastColumn="0" w:noHBand="0" w:noVBand="0"/>
      </w:tblPr>
      <w:tblGrid>
        <w:gridCol w:w="3124"/>
        <w:gridCol w:w="1296"/>
        <w:gridCol w:w="4529"/>
      </w:tblGrid>
      <w:tr w:rsidR="00EA4259" w:rsidRPr="001A35C8" w14:paraId="1ADD79B5" w14:textId="77777777" w:rsidTr="00AD2F0F">
        <w:trPr>
          <w:trHeight w:val="557"/>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37C2D4BE" w14:textId="77777777" w:rsidR="00EA4259" w:rsidRPr="0081138A" w:rsidRDefault="00EA4259" w:rsidP="00EA4259">
            <w:pPr>
              <w:pStyle w:val="Tableheading"/>
            </w:pPr>
            <w:r w:rsidRPr="0081138A">
              <w:t xml:space="preserve">Module </w:t>
            </w:r>
            <w:r>
              <w:t>T</w:t>
            </w:r>
            <w:r w:rsidRPr="0081138A">
              <w:t>itle</w:t>
            </w:r>
          </w:p>
        </w:tc>
        <w:tc>
          <w:tcPr>
            <w:tcW w:w="1296" w:type="dxa"/>
            <w:tcBorders>
              <w:top w:val="single" w:sz="6" w:space="0" w:color="000000"/>
              <w:left w:val="single" w:sz="4" w:space="0" w:color="000000"/>
              <w:bottom w:val="single" w:sz="4" w:space="0" w:color="000000"/>
              <w:right w:val="single" w:sz="4" w:space="0" w:color="000000"/>
            </w:tcBorders>
            <w:vAlign w:val="center"/>
          </w:tcPr>
          <w:p w14:paraId="4868512B" w14:textId="77777777" w:rsidR="00EA4259" w:rsidRPr="0081138A" w:rsidRDefault="00EA4259" w:rsidP="00EA4259">
            <w:pPr>
              <w:pStyle w:val="Tableheading"/>
              <w:jc w:val="center"/>
            </w:pPr>
            <w:r w:rsidRPr="0081138A">
              <w:t>Time in hours</w:t>
            </w:r>
          </w:p>
        </w:tc>
        <w:tc>
          <w:tcPr>
            <w:tcW w:w="4529" w:type="dxa"/>
            <w:tcBorders>
              <w:top w:val="single" w:sz="6" w:space="0" w:color="000000"/>
              <w:left w:val="single" w:sz="4" w:space="0" w:color="000000"/>
              <w:bottom w:val="single" w:sz="4" w:space="0" w:color="000000"/>
              <w:right w:val="single" w:sz="4" w:space="0" w:color="000000"/>
            </w:tcBorders>
            <w:vAlign w:val="center"/>
          </w:tcPr>
          <w:p w14:paraId="64FEB7C9" w14:textId="77777777" w:rsidR="00EA4259" w:rsidRPr="0081138A" w:rsidRDefault="00EA4259" w:rsidP="00EA4259">
            <w:pPr>
              <w:pStyle w:val="Tableheading"/>
            </w:pPr>
            <w:r w:rsidRPr="0081138A">
              <w:t>Overview</w:t>
            </w:r>
          </w:p>
        </w:tc>
      </w:tr>
      <w:tr w:rsidR="00EA4259" w:rsidRPr="001A35C8" w14:paraId="6DA24274" w14:textId="77777777" w:rsidTr="00EA4259">
        <w:trPr>
          <w:trHeight w:val="566"/>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3D92C682" w14:textId="6A4E3E0B" w:rsidR="00EA4259" w:rsidRPr="005A5150" w:rsidRDefault="00A21F2D" w:rsidP="00EA4259">
            <w:pPr>
              <w:pStyle w:val="Tabletext"/>
            </w:pPr>
            <w:r w:rsidRPr="00A21F2D">
              <w:t>Why have a maintenance programme?</w:t>
            </w:r>
          </w:p>
        </w:tc>
        <w:tc>
          <w:tcPr>
            <w:tcW w:w="1296" w:type="dxa"/>
            <w:tcBorders>
              <w:top w:val="single" w:sz="6" w:space="0" w:color="000000"/>
              <w:left w:val="single" w:sz="4" w:space="0" w:color="000000"/>
              <w:bottom w:val="single" w:sz="4" w:space="0" w:color="000000"/>
              <w:right w:val="single" w:sz="4" w:space="0" w:color="000000"/>
            </w:tcBorders>
            <w:vAlign w:val="center"/>
          </w:tcPr>
          <w:p w14:paraId="42D63415" w14:textId="2FF710C8" w:rsidR="00EA4259" w:rsidRPr="005A5150" w:rsidRDefault="00A21F2D" w:rsidP="00EA4259">
            <w:pPr>
              <w:pStyle w:val="Tabletext"/>
              <w:jc w:val="center"/>
            </w:pPr>
            <w:r>
              <w:t>1</w:t>
            </w:r>
            <w:r w:rsidR="00EA4259">
              <w:t>.0</w:t>
            </w:r>
          </w:p>
        </w:tc>
        <w:tc>
          <w:tcPr>
            <w:tcW w:w="4529" w:type="dxa"/>
            <w:tcBorders>
              <w:top w:val="single" w:sz="6" w:space="0" w:color="000000"/>
              <w:left w:val="single" w:sz="4" w:space="0" w:color="000000"/>
              <w:bottom w:val="single" w:sz="4" w:space="0" w:color="000000"/>
              <w:right w:val="single" w:sz="4" w:space="0" w:color="000000"/>
            </w:tcBorders>
          </w:tcPr>
          <w:p w14:paraId="3B34A4C7" w14:textId="3BCF896D" w:rsidR="00BB28FC" w:rsidRPr="001A35C8" w:rsidRDefault="00EA4259" w:rsidP="00A21F2D">
            <w:pPr>
              <w:pStyle w:val="Tabletext"/>
              <w:ind w:left="2"/>
            </w:pPr>
            <w:r w:rsidRPr="001A35C8">
              <w:rPr>
                <w:rFonts w:cs="Arial"/>
              </w:rPr>
              <w:t xml:space="preserve">This module describes the </w:t>
            </w:r>
            <w:r>
              <w:rPr>
                <w:rFonts w:cs="Arial"/>
              </w:rPr>
              <w:t>basic functions and types of service craft and buoy tenders</w:t>
            </w:r>
          </w:p>
        </w:tc>
      </w:tr>
      <w:tr w:rsidR="00EA4259" w:rsidRPr="001A35C8" w14:paraId="6A98D6C8" w14:textId="77777777" w:rsidTr="00EA4259">
        <w:trPr>
          <w:trHeight w:val="54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04DC4605" w14:textId="169ACCCA" w:rsidR="00EA4259" w:rsidRPr="005A5150" w:rsidRDefault="00A21F2D" w:rsidP="00EA4259">
            <w:pPr>
              <w:pStyle w:val="Tabletext"/>
            </w:pPr>
            <w:r w:rsidRPr="00A21F2D">
              <w:t>Maintenance systems</w:t>
            </w:r>
          </w:p>
        </w:tc>
        <w:tc>
          <w:tcPr>
            <w:tcW w:w="1296" w:type="dxa"/>
            <w:tcBorders>
              <w:top w:val="single" w:sz="4" w:space="0" w:color="000000"/>
              <w:left w:val="single" w:sz="4" w:space="0" w:color="000000"/>
              <w:bottom w:val="single" w:sz="4" w:space="0" w:color="000000"/>
              <w:right w:val="single" w:sz="4" w:space="0" w:color="000000"/>
            </w:tcBorders>
            <w:vAlign w:val="center"/>
          </w:tcPr>
          <w:p w14:paraId="1176D442" w14:textId="52F96714" w:rsidR="00EA4259" w:rsidRPr="005A5150" w:rsidRDefault="00A21F2D" w:rsidP="00EA4259">
            <w:pPr>
              <w:pStyle w:val="Tabletext"/>
              <w:jc w:val="center"/>
            </w:pPr>
            <w:r>
              <w:t>1</w:t>
            </w:r>
            <w:r w:rsidR="00EA4259">
              <w:t>.0</w:t>
            </w:r>
          </w:p>
        </w:tc>
        <w:tc>
          <w:tcPr>
            <w:tcW w:w="4529" w:type="dxa"/>
            <w:tcBorders>
              <w:top w:val="single" w:sz="4" w:space="0" w:color="000000"/>
              <w:left w:val="single" w:sz="4" w:space="0" w:color="000000"/>
              <w:bottom w:val="single" w:sz="4" w:space="0" w:color="000000"/>
              <w:right w:val="single" w:sz="4" w:space="0" w:color="000000"/>
            </w:tcBorders>
          </w:tcPr>
          <w:p w14:paraId="16B9A26C" w14:textId="53A6193F" w:rsidR="00EA4259" w:rsidRPr="00EA0429" w:rsidRDefault="00A21F2D" w:rsidP="00BB28FC">
            <w:pPr>
              <w:pStyle w:val="Tabletext"/>
              <w:ind w:left="2"/>
            </w:pPr>
            <w:r w:rsidRPr="00A21F2D">
              <w:t>This module describes the maintenance systems available</w:t>
            </w:r>
          </w:p>
        </w:tc>
      </w:tr>
      <w:tr w:rsidR="00EA4259" w:rsidRPr="001A35C8" w14:paraId="1F585DB2" w14:textId="77777777" w:rsidTr="00EA4259">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0474B6CA" w14:textId="1B211B29" w:rsidR="00EA4259" w:rsidRPr="005A5150" w:rsidRDefault="00A21F2D" w:rsidP="00EA4259">
            <w:pPr>
              <w:pStyle w:val="Tabletext"/>
            </w:pPr>
            <w:r>
              <w:t>Work orders</w:t>
            </w:r>
          </w:p>
        </w:tc>
        <w:tc>
          <w:tcPr>
            <w:tcW w:w="1296" w:type="dxa"/>
            <w:tcBorders>
              <w:top w:val="single" w:sz="4" w:space="0" w:color="000000"/>
              <w:left w:val="single" w:sz="4" w:space="0" w:color="000000"/>
              <w:bottom w:val="single" w:sz="4" w:space="0" w:color="000000"/>
              <w:right w:val="single" w:sz="4" w:space="0" w:color="000000"/>
            </w:tcBorders>
            <w:vAlign w:val="center"/>
          </w:tcPr>
          <w:p w14:paraId="0C9507BA" w14:textId="77777777" w:rsidR="00EA4259" w:rsidRPr="005A5150" w:rsidRDefault="00EA4259" w:rsidP="00EA4259">
            <w:pPr>
              <w:pStyle w:val="Tabletext"/>
              <w:jc w:val="center"/>
            </w:pPr>
            <w:r w:rsidRPr="005A5150">
              <w:t>1</w:t>
            </w:r>
            <w:r>
              <w:t>.0</w:t>
            </w:r>
          </w:p>
        </w:tc>
        <w:tc>
          <w:tcPr>
            <w:tcW w:w="4529" w:type="dxa"/>
            <w:tcBorders>
              <w:top w:val="single" w:sz="4" w:space="0" w:color="000000"/>
              <w:left w:val="single" w:sz="4" w:space="0" w:color="000000"/>
              <w:bottom w:val="single" w:sz="4" w:space="0" w:color="000000"/>
              <w:right w:val="single" w:sz="4" w:space="0" w:color="000000"/>
            </w:tcBorders>
          </w:tcPr>
          <w:p w14:paraId="4C5621B8" w14:textId="21245A23" w:rsidR="00EA4259" w:rsidRPr="005A5150" w:rsidRDefault="00A21F2D" w:rsidP="00BB28FC">
            <w:pPr>
              <w:pStyle w:val="Tabletext"/>
              <w:ind w:left="2"/>
              <w:rPr>
                <w:color w:val="auto"/>
              </w:rPr>
            </w:pPr>
            <w:r>
              <w:rPr>
                <w:lang w:eastAsia="de-DE"/>
              </w:rPr>
              <w:t>This module describes the principle of Work Orders and how they work</w:t>
            </w:r>
          </w:p>
        </w:tc>
      </w:tr>
      <w:tr w:rsidR="00A21F2D" w:rsidRPr="001A35C8" w14:paraId="6624B55E" w14:textId="77777777" w:rsidTr="00EA4259">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49D14B18" w14:textId="601BAAF7" w:rsidR="00A21F2D" w:rsidRPr="005A5150" w:rsidRDefault="00A21F2D" w:rsidP="00EA4259">
            <w:pPr>
              <w:pStyle w:val="Tabletext"/>
            </w:pPr>
            <w:r>
              <w:t>Reports</w:t>
            </w:r>
          </w:p>
        </w:tc>
        <w:tc>
          <w:tcPr>
            <w:tcW w:w="1296" w:type="dxa"/>
            <w:tcBorders>
              <w:top w:val="single" w:sz="4" w:space="0" w:color="000000"/>
              <w:left w:val="single" w:sz="4" w:space="0" w:color="000000"/>
              <w:bottom w:val="single" w:sz="4" w:space="0" w:color="000000"/>
              <w:right w:val="single" w:sz="4" w:space="0" w:color="000000"/>
            </w:tcBorders>
            <w:vAlign w:val="center"/>
          </w:tcPr>
          <w:p w14:paraId="7D3AB168" w14:textId="78C78DF7" w:rsidR="00A21F2D" w:rsidRPr="005A5150" w:rsidRDefault="00A21F2D" w:rsidP="00EA4259">
            <w:pPr>
              <w:pStyle w:val="Tabletext"/>
              <w:jc w:val="center"/>
            </w:pPr>
            <w:r>
              <w:t>1.0</w:t>
            </w:r>
          </w:p>
        </w:tc>
        <w:tc>
          <w:tcPr>
            <w:tcW w:w="4529" w:type="dxa"/>
            <w:tcBorders>
              <w:top w:val="single" w:sz="4" w:space="0" w:color="000000"/>
              <w:left w:val="single" w:sz="4" w:space="0" w:color="000000"/>
              <w:bottom w:val="single" w:sz="4" w:space="0" w:color="000000"/>
              <w:right w:val="single" w:sz="4" w:space="0" w:color="000000"/>
            </w:tcBorders>
          </w:tcPr>
          <w:p w14:paraId="4FB4CCE1" w14:textId="5108392D" w:rsidR="00A21F2D" w:rsidRDefault="00A21F2D" w:rsidP="00BB28FC">
            <w:pPr>
              <w:pStyle w:val="Tabletext"/>
              <w:ind w:left="2"/>
              <w:rPr>
                <w:color w:val="auto"/>
              </w:rPr>
            </w:pPr>
            <w:r w:rsidRPr="00A21F2D">
              <w:rPr>
                <w:color w:val="auto"/>
              </w:rPr>
              <w:t>This module describes how to understand what reports are available and how they can be used to optimise Maintenance Management and guide investment plans</w:t>
            </w:r>
          </w:p>
        </w:tc>
      </w:tr>
      <w:tr w:rsidR="00A21F2D" w:rsidRPr="001A35C8" w14:paraId="08E1568E" w14:textId="77777777" w:rsidTr="00EA4259">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53F40EE7" w14:textId="207AB2FA" w:rsidR="00A21F2D" w:rsidRPr="005A5150" w:rsidRDefault="00A21F2D" w:rsidP="00EA4259">
            <w:pPr>
              <w:pStyle w:val="Tabletext"/>
            </w:pPr>
            <w:r>
              <w:t>Demonstration</w:t>
            </w:r>
          </w:p>
        </w:tc>
        <w:tc>
          <w:tcPr>
            <w:tcW w:w="1296" w:type="dxa"/>
            <w:tcBorders>
              <w:top w:val="single" w:sz="4" w:space="0" w:color="000000"/>
              <w:left w:val="single" w:sz="4" w:space="0" w:color="000000"/>
              <w:bottom w:val="single" w:sz="4" w:space="0" w:color="000000"/>
              <w:right w:val="single" w:sz="4" w:space="0" w:color="000000"/>
            </w:tcBorders>
            <w:vAlign w:val="center"/>
          </w:tcPr>
          <w:p w14:paraId="54EC854A" w14:textId="1E30F438" w:rsidR="00A21F2D" w:rsidRPr="005A5150" w:rsidRDefault="00A21F2D" w:rsidP="00EA4259">
            <w:pPr>
              <w:pStyle w:val="Tabletext"/>
              <w:jc w:val="center"/>
            </w:pPr>
            <w:r>
              <w:t>2.0</w:t>
            </w:r>
          </w:p>
        </w:tc>
        <w:tc>
          <w:tcPr>
            <w:tcW w:w="4529" w:type="dxa"/>
            <w:tcBorders>
              <w:top w:val="single" w:sz="4" w:space="0" w:color="000000"/>
              <w:left w:val="single" w:sz="4" w:space="0" w:color="000000"/>
              <w:bottom w:val="single" w:sz="4" w:space="0" w:color="000000"/>
              <w:right w:val="single" w:sz="4" w:space="0" w:color="000000"/>
            </w:tcBorders>
          </w:tcPr>
          <w:p w14:paraId="10C24BC4" w14:textId="141AE471" w:rsidR="00A21F2D" w:rsidRDefault="00A21F2D" w:rsidP="00BB28FC">
            <w:pPr>
              <w:pStyle w:val="Tabletext"/>
              <w:ind w:left="2"/>
              <w:rPr>
                <w:color w:val="auto"/>
              </w:rPr>
            </w:pPr>
            <w:r w:rsidRPr="00A21F2D">
              <w:rPr>
                <w:color w:val="auto"/>
              </w:rPr>
              <w:t>This module describes a practical demonstration of the maintenance system in use at the local organisation</w:t>
            </w:r>
          </w:p>
        </w:tc>
      </w:tr>
      <w:tr w:rsidR="00A21F2D" w:rsidRPr="001A35C8" w14:paraId="63E7CAE2" w14:textId="77777777" w:rsidTr="00EA4259">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13BBAED1" w14:textId="0D37CFA3" w:rsidR="00A21F2D" w:rsidRPr="005A5150" w:rsidRDefault="00A21F2D" w:rsidP="00EA4259">
            <w:pPr>
              <w:pStyle w:val="Tabletext"/>
            </w:pPr>
            <w:r w:rsidRPr="005A5150">
              <w:t>Evaluatio</w:t>
            </w:r>
            <w:r>
              <w:t>n</w:t>
            </w:r>
          </w:p>
        </w:tc>
        <w:tc>
          <w:tcPr>
            <w:tcW w:w="1296" w:type="dxa"/>
            <w:tcBorders>
              <w:top w:val="single" w:sz="4" w:space="0" w:color="000000"/>
              <w:left w:val="single" w:sz="4" w:space="0" w:color="000000"/>
              <w:bottom w:val="single" w:sz="4" w:space="0" w:color="000000"/>
              <w:right w:val="single" w:sz="4" w:space="0" w:color="000000"/>
            </w:tcBorders>
            <w:vAlign w:val="center"/>
          </w:tcPr>
          <w:p w14:paraId="222E37E2" w14:textId="2381612E" w:rsidR="00A21F2D" w:rsidRPr="005A5150" w:rsidRDefault="00A21F2D" w:rsidP="00EA4259">
            <w:pPr>
              <w:pStyle w:val="Tabletext"/>
              <w:jc w:val="center"/>
            </w:pPr>
            <w:r>
              <w:t>1.0</w:t>
            </w:r>
          </w:p>
        </w:tc>
        <w:tc>
          <w:tcPr>
            <w:tcW w:w="4529" w:type="dxa"/>
            <w:tcBorders>
              <w:top w:val="single" w:sz="4" w:space="0" w:color="000000"/>
              <w:left w:val="single" w:sz="4" w:space="0" w:color="000000"/>
              <w:bottom w:val="single" w:sz="4" w:space="0" w:color="000000"/>
              <w:right w:val="single" w:sz="4" w:space="0" w:color="000000"/>
            </w:tcBorders>
          </w:tcPr>
          <w:p w14:paraId="6222962B" w14:textId="3F5DD16B" w:rsidR="00A21F2D" w:rsidRDefault="00A21F2D" w:rsidP="00A21F2D">
            <w:pPr>
              <w:pStyle w:val="Tabletext"/>
              <w:ind w:left="2"/>
              <w:rPr>
                <w:color w:val="auto"/>
              </w:rPr>
            </w:pPr>
            <w:r>
              <w:rPr>
                <w:color w:val="auto"/>
              </w:rPr>
              <w:t>Written test</w:t>
            </w:r>
          </w:p>
        </w:tc>
      </w:tr>
      <w:tr w:rsidR="00EA4259" w:rsidRPr="001A35C8" w14:paraId="1AE16488" w14:textId="77777777" w:rsidTr="00AD2F0F">
        <w:trPr>
          <w:trHeight w:val="280"/>
          <w:jc w:val="center"/>
        </w:trPr>
        <w:tc>
          <w:tcPr>
            <w:tcW w:w="3124" w:type="dxa"/>
            <w:tcBorders>
              <w:top w:val="single" w:sz="4" w:space="0" w:color="000000"/>
              <w:left w:val="single" w:sz="4" w:space="0" w:color="000000"/>
              <w:bottom w:val="single" w:sz="6" w:space="0" w:color="000000"/>
              <w:right w:val="single" w:sz="4" w:space="0" w:color="000000"/>
            </w:tcBorders>
            <w:vAlign w:val="center"/>
          </w:tcPr>
          <w:p w14:paraId="1C0F44F1" w14:textId="77777777" w:rsidR="00EA4259" w:rsidRPr="005A5150" w:rsidRDefault="00EA4259" w:rsidP="00EA4259">
            <w:pPr>
              <w:pStyle w:val="Tabletext"/>
            </w:pPr>
            <w:r w:rsidRPr="005A5150">
              <w:rPr>
                <w:b/>
                <w:bCs/>
              </w:rPr>
              <w:t>Total Hours</w:t>
            </w:r>
          </w:p>
        </w:tc>
        <w:tc>
          <w:tcPr>
            <w:tcW w:w="1296" w:type="dxa"/>
            <w:tcBorders>
              <w:top w:val="single" w:sz="4" w:space="0" w:color="000000"/>
              <w:left w:val="single" w:sz="4" w:space="0" w:color="000000"/>
              <w:bottom w:val="single" w:sz="6" w:space="0" w:color="000000"/>
              <w:right w:val="single" w:sz="4" w:space="0" w:color="000000"/>
            </w:tcBorders>
            <w:vAlign w:val="center"/>
          </w:tcPr>
          <w:p w14:paraId="10D48BC6" w14:textId="1F1C76CB" w:rsidR="00EA4259" w:rsidRPr="005A5150" w:rsidRDefault="00A21F2D" w:rsidP="00EA4259">
            <w:pPr>
              <w:pStyle w:val="Tabletext"/>
              <w:jc w:val="center"/>
              <w:rPr>
                <w:b/>
              </w:rPr>
            </w:pPr>
            <w:r>
              <w:rPr>
                <w:b/>
              </w:rPr>
              <w:t>7.</w:t>
            </w:r>
            <w:r w:rsidR="00EA4259">
              <w:rPr>
                <w:b/>
              </w:rPr>
              <w:t>0</w:t>
            </w:r>
          </w:p>
        </w:tc>
        <w:tc>
          <w:tcPr>
            <w:tcW w:w="4529" w:type="dxa"/>
            <w:tcBorders>
              <w:top w:val="single" w:sz="4" w:space="0" w:color="000000"/>
              <w:left w:val="single" w:sz="4" w:space="0" w:color="000000"/>
              <w:bottom w:val="single" w:sz="6" w:space="0" w:color="000000"/>
              <w:right w:val="single" w:sz="4" w:space="0" w:color="000000"/>
            </w:tcBorders>
          </w:tcPr>
          <w:p w14:paraId="4502E393" w14:textId="5A602A6C" w:rsidR="00EA4259" w:rsidRPr="005A5150" w:rsidRDefault="00A21F2D" w:rsidP="00BB28FC">
            <w:pPr>
              <w:pStyle w:val="Tabletext"/>
              <w:ind w:left="2"/>
              <w:rPr>
                <w:color w:val="auto"/>
              </w:rPr>
            </w:pPr>
            <w:r>
              <w:rPr>
                <w:color w:val="auto"/>
              </w:rPr>
              <w:t>One-</w:t>
            </w:r>
            <w:r w:rsidR="00EA4259">
              <w:rPr>
                <w:color w:val="auto"/>
              </w:rPr>
              <w:t>day course</w:t>
            </w:r>
          </w:p>
        </w:tc>
      </w:tr>
    </w:tbl>
    <w:p w14:paraId="53DA7EFC" w14:textId="77777777" w:rsidR="0010151D" w:rsidRPr="0010151D" w:rsidRDefault="0010151D" w:rsidP="00EA4259">
      <w:pPr>
        <w:jc w:val="center"/>
      </w:pPr>
    </w:p>
    <w:p w14:paraId="502DEDBC" w14:textId="77777777" w:rsidR="00A21F2D" w:rsidRDefault="00A21F2D">
      <w:pPr>
        <w:spacing w:after="200" w:line="276" w:lineRule="auto"/>
        <w:rPr>
          <w:rFonts w:asciiTheme="majorHAnsi" w:eastAsiaTheme="majorEastAsia" w:hAnsiTheme="majorHAnsi" w:cstheme="majorBidi"/>
          <w:b/>
          <w:bCs/>
          <w:caps/>
          <w:color w:val="00AFAA"/>
          <w:sz w:val="28"/>
          <w:szCs w:val="24"/>
        </w:rPr>
      </w:pPr>
      <w:bookmarkStart w:id="26" w:name="_Toc449334257"/>
      <w:r>
        <w:br w:type="page"/>
      </w:r>
    </w:p>
    <w:p w14:paraId="004671A0" w14:textId="74B7F48E" w:rsidR="0010151D" w:rsidRDefault="00EA4259" w:rsidP="00EA4259">
      <w:pPr>
        <w:pStyle w:val="Heading1"/>
      </w:pPr>
      <w:r>
        <w:lastRenderedPageBreak/>
        <w:t>SPECIFIC COURSE RELATED TEACHING AIDS</w:t>
      </w:r>
      <w:bookmarkEnd w:id="26"/>
    </w:p>
    <w:p w14:paraId="2981C611" w14:textId="77777777" w:rsidR="00EA4259" w:rsidRDefault="00EA4259" w:rsidP="00EA4259">
      <w:pPr>
        <w:pStyle w:val="Heading1separatationline"/>
      </w:pPr>
    </w:p>
    <w:p w14:paraId="52BE4FE7" w14:textId="0D0632C5" w:rsidR="00A21F2D" w:rsidRPr="00A21F2D" w:rsidRDefault="00A21F2D" w:rsidP="00A21F2D">
      <w:pPr>
        <w:pStyle w:val="List1"/>
      </w:pPr>
      <w:r w:rsidRPr="00A21F2D">
        <w:t xml:space="preserve">This course involves classroom instruction only. </w:t>
      </w:r>
      <w:r>
        <w:t xml:space="preserve"> </w:t>
      </w:r>
      <w:r w:rsidRPr="00A21F2D">
        <w:t>Classrooms should be equipped with blackboards, whiteboards, and overhead projectors to enable presentation of the subject matter.</w:t>
      </w:r>
    </w:p>
    <w:p w14:paraId="729843D4" w14:textId="6A0C3911" w:rsidR="0010151D" w:rsidRDefault="00A21F2D" w:rsidP="00A21F2D">
      <w:pPr>
        <w:pStyle w:val="List1"/>
      </w:pPr>
      <w:r w:rsidRPr="00A21F2D">
        <w:t>Examples of Computerised Maintenance systems and paper based records should be used to illustrate the processes involved in Maintenance Planning &amp; Records for AtoN.</w:t>
      </w:r>
    </w:p>
    <w:p w14:paraId="566F1972" w14:textId="77777777" w:rsidR="0010151D" w:rsidRPr="003322BB" w:rsidRDefault="0010151D" w:rsidP="0010151D">
      <w:pPr>
        <w:pStyle w:val="Heading1"/>
      </w:pPr>
      <w:bookmarkStart w:id="27" w:name="_Toc449012678"/>
      <w:bookmarkStart w:id="28" w:name="_Toc449334258"/>
      <w:r w:rsidRPr="003322BB">
        <w:t>ACRONYMS</w:t>
      </w:r>
      <w:bookmarkEnd w:id="27"/>
      <w:bookmarkEnd w:id="28"/>
    </w:p>
    <w:p w14:paraId="7F3006F2" w14:textId="77777777" w:rsidR="0010151D" w:rsidRPr="003322BB" w:rsidRDefault="0010151D" w:rsidP="0010151D">
      <w:pPr>
        <w:pStyle w:val="Heading1separatationline"/>
      </w:pPr>
    </w:p>
    <w:p w14:paraId="70877EA0" w14:textId="77777777" w:rsidR="0010151D" w:rsidRPr="003322BB" w:rsidRDefault="0010151D" w:rsidP="0010151D">
      <w:pPr>
        <w:pStyle w:val="BodyText"/>
      </w:pPr>
      <w:r w:rsidRPr="003322BB">
        <w:t>To assist in the use of this model course, the following acronyms have been used:</w:t>
      </w:r>
    </w:p>
    <w:p w14:paraId="1911C520" w14:textId="77777777" w:rsidR="0010151D" w:rsidRPr="003322BB" w:rsidRDefault="0010151D" w:rsidP="0010151D">
      <w:pPr>
        <w:pStyle w:val="Acronym"/>
      </w:pPr>
      <w:r w:rsidRPr="003322BB">
        <w:t>AtoN</w:t>
      </w:r>
      <w:r w:rsidRPr="003322BB">
        <w:tab/>
        <w:t>Aid(s) to Navigation</w:t>
      </w:r>
    </w:p>
    <w:p w14:paraId="59C41FFC" w14:textId="77777777" w:rsidR="0010151D" w:rsidRDefault="0010151D" w:rsidP="0010151D">
      <w:pPr>
        <w:pStyle w:val="Acronym"/>
      </w:pPr>
      <w:r w:rsidRPr="003322BB">
        <w:t>IALA</w:t>
      </w:r>
      <w:r w:rsidRPr="003322BB">
        <w:tab/>
        <w:t>International Association of Marine Aids to Navigation and Lighthouse Authorities</w:t>
      </w:r>
    </w:p>
    <w:p w14:paraId="540BEBB3" w14:textId="77777777" w:rsidR="0010151D" w:rsidRPr="003322BB" w:rsidRDefault="0010151D" w:rsidP="0010151D">
      <w:pPr>
        <w:pStyle w:val="Acronym"/>
      </w:pPr>
      <w:r>
        <w:t>L</w:t>
      </w:r>
      <w:r>
        <w:tab/>
        <w:t>Level</w:t>
      </w:r>
    </w:p>
    <w:p w14:paraId="685E141B" w14:textId="77777777" w:rsidR="0010151D" w:rsidRPr="003322BB" w:rsidRDefault="0010151D" w:rsidP="0010151D">
      <w:pPr>
        <w:pStyle w:val="Acronym"/>
      </w:pPr>
      <w:r w:rsidRPr="003322BB">
        <w:t>SOLAS</w:t>
      </w:r>
      <w:r w:rsidRPr="003322BB">
        <w:tab/>
      </w:r>
      <w:r w:rsidRPr="003322BB">
        <w:rPr>
          <w:rFonts w:cs="Arial"/>
          <w:bCs/>
          <w:color w:val="000000" w:themeColor="text1"/>
        </w:rPr>
        <w:t>International Convention for the Safety of Life at Sea, 1974 (as amended)</w:t>
      </w:r>
    </w:p>
    <w:p w14:paraId="7C364717" w14:textId="77777777" w:rsidR="0010151D" w:rsidRDefault="0010151D" w:rsidP="0010151D">
      <w:pPr>
        <w:pStyle w:val="Acronym"/>
      </w:pPr>
      <w:r w:rsidRPr="003322BB">
        <w:t>WWA</w:t>
      </w:r>
      <w:r w:rsidRPr="003322BB">
        <w:tab/>
        <w:t>World Wide Academy</w:t>
      </w:r>
    </w:p>
    <w:p w14:paraId="49524427" w14:textId="77777777" w:rsidR="0010151D" w:rsidRDefault="0010151D" w:rsidP="0010151D">
      <w:pPr>
        <w:pStyle w:val="Heading1"/>
      </w:pPr>
      <w:bookmarkStart w:id="29" w:name="_Toc449012679"/>
      <w:bookmarkStart w:id="30" w:name="_Toc449334259"/>
      <w:r>
        <w:rPr>
          <w:caps w:val="0"/>
        </w:rPr>
        <w:t>DEFINITIONS</w:t>
      </w:r>
      <w:bookmarkEnd w:id="29"/>
      <w:bookmarkEnd w:id="30"/>
    </w:p>
    <w:p w14:paraId="740D5D50" w14:textId="77777777" w:rsidR="0010151D" w:rsidRDefault="0010151D" w:rsidP="0010151D">
      <w:pPr>
        <w:pStyle w:val="Heading1separatationline"/>
      </w:pPr>
    </w:p>
    <w:p w14:paraId="3FC1BB67" w14:textId="58B2A29E" w:rsidR="0010151D" w:rsidRPr="00EE7D9E" w:rsidRDefault="0010151D" w:rsidP="0010151D">
      <w:pPr>
        <w:pStyle w:val="BodyText"/>
      </w:pPr>
      <w:r w:rsidRPr="00EE7D9E">
        <w:rPr>
          <w:lang w:val="en-US"/>
        </w:rPr>
        <w:t xml:space="preserve">The definition of terms used in this Guideline can be found in the International Dictionary of Marine Aids to Navigation (IALA Dictionary) at </w:t>
      </w:r>
      <w:hyperlink r:id="rId17" w:history="1">
        <w:r w:rsidRPr="00EE7D9E">
          <w:rPr>
            <w:rStyle w:val="Hyperlink"/>
            <w:lang w:val="en-US"/>
          </w:rPr>
          <w:t>http://www.iala-aism.org/wiki/dictionary</w:t>
        </w:r>
      </w:hyperlink>
      <w:r w:rsidR="00236556">
        <w:rPr>
          <w:rStyle w:val="Hyperlink"/>
          <w:lang w:val="en-US"/>
        </w:rPr>
        <w:t>.</w:t>
      </w:r>
    </w:p>
    <w:p w14:paraId="063F2348" w14:textId="77777777" w:rsidR="0010151D" w:rsidRPr="003322BB" w:rsidRDefault="0010151D" w:rsidP="0010151D">
      <w:pPr>
        <w:pStyle w:val="Heading1"/>
      </w:pPr>
      <w:bookmarkStart w:id="31" w:name="_Toc449012680"/>
      <w:bookmarkStart w:id="32" w:name="_Toc449334260"/>
      <w:r w:rsidRPr="003322BB">
        <w:t>REFERENCES</w:t>
      </w:r>
      <w:bookmarkEnd w:id="31"/>
      <w:bookmarkEnd w:id="32"/>
    </w:p>
    <w:p w14:paraId="3F3931DC" w14:textId="77777777" w:rsidR="0010151D" w:rsidRPr="003322BB" w:rsidRDefault="0010151D" w:rsidP="0010151D">
      <w:pPr>
        <w:pStyle w:val="Heading1separatationline"/>
      </w:pPr>
    </w:p>
    <w:p w14:paraId="103AA150" w14:textId="77777777" w:rsidR="0010151D" w:rsidRPr="003322BB" w:rsidRDefault="0010151D" w:rsidP="0010151D">
      <w:pPr>
        <w:pStyle w:val="BodyText"/>
      </w:pPr>
      <w:r w:rsidRPr="003322BB">
        <w:t>In addition to any specific references required by the Competent Authority, the following material is relevant to this course:</w:t>
      </w:r>
    </w:p>
    <w:p w14:paraId="344B2C1E" w14:textId="678FE6B3" w:rsidR="0010151D" w:rsidRDefault="0010151D" w:rsidP="00665C35">
      <w:pPr>
        <w:pStyle w:val="List1"/>
        <w:numPr>
          <w:ilvl w:val="0"/>
          <w:numId w:val="21"/>
        </w:numPr>
        <w:rPr>
          <w:ins w:id="33" w:author="Gerardine Delanoye" w:date="2017-07-27T15:38:00Z"/>
        </w:rPr>
      </w:pPr>
      <w:r>
        <w:t xml:space="preserve">IALA </w:t>
      </w:r>
      <w:r w:rsidR="00A21F2D" w:rsidRPr="00A21F2D">
        <w:t>Guideline 1077 on Maintenance of Aids to Navigati</w:t>
      </w:r>
      <w:r w:rsidR="002B2C55">
        <w:t>on</w:t>
      </w:r>
      <w:r>
        <w:t>.</w:t>
      </w:r>
    </w:p>
    <w:p w14:paraId="7A57112E" w14:textId="793B0818" w:rsidR="000E23E2" w:rsidRDefault="000E23E2" w:rsidP="00665C35">
      <w:pPr>
        <w:pStyle w:val="List1"/>
        <w:numPr>
          <w:ilvl w:val="0"/>
          <w:numId w:val="21"/>
        </w:numPr>
      </w:pPr>
      <w:ins w:id="34" w:author="Gerardine Delanoye" w:date="2017-07-27T15:38:00Z">
        <w:r>
          <w:t>NAVGUIDE</w:t>
        </w:r>
      </w:ins>
    </w:p>
    <w:p w14:paraId="42E83B43" w14:textId="77777777" w:rsidR="00FD3637" w:rsidRDefault="00FD3637">
      <w:pPr>
        <w:spacing w:after="200" w:line="276" w:lineRule="auto"/>
        <w:rPr>
          <w:sz w:val="22"/>
        </w:rPr>
      </w:pPr>
      <w:r>
        <w:br w:type="page"/>
      </w:r>
    </w:p>
    <w:p w14:paraId="6236544D" w14:textId="77777777" w:rsidR="0010151D" w:rsidRDefault="00FD3637" w:rsidP="00FD3637">
      <w:pPr>
        <w:pStyle w:val="Part"/>
      </w:pPr>
      <w:r>
        <w:lastRenderedPageBreak/>
        <w:t xml:space="preserve"> </w:t>
      </w:r>
      <w:bookmarkStart w:id="35" w:name="_Toc449334261"/>
      <w:r>
        <w:t>– TEACHING MODULES</w:t>
      </w:r>
      <w:bookmarkEnd w:id="35"/>
    </w:p>
    <w:p w14:paraId="594CFB71" w14:textId="01AA5B57" w:rsidR="00FD3637" w:rsidRDefault="00FD3637" w:rsidP="00665C35">
      <w:pPr>
        <w:pStyle w:val="Heading1"/>
        <w:numPr>
          <w:ilvl w:val="0"/>
          <w:numId w:val="23"/>
        </w:numPr>
      </w:pPr>
      <w:bookmarkStart w:id="36" w:name="_Toc449334262"/>
      <w:r>
        <w:t xml:space="preserve">MODULE 1 – </w:t>
      </w:r>
      <w:bookmarkEnd w:id="36"/>
      <w:r w:rsidR="0065751B" w:rsidRPr="007B2F66">
        <w:rPr>
          <w:caps w:val="0"/>
        </w:rPr>
        <w:t>WHY HAVE A MAINTENANCE PROGRAMME?</w:t>
      </w:r>
    </w:p>
    <w:p w14:paraId="79570659" w14:textId="77777777" w:rsidR="00FD3637" w:rsidRDefault="00FD3637" w:rsidP="00FD3637">
      <w:pPr>
        <w:pStyle w:val="Heading1separatationline"/>
      </w:pPr>
    </w:p>
    <w:p w14:paraId="1A9B7E8B" w14:textId="77777777" w:rsidR="00FD3637" w:rsidRDefault="00FD3637" w:rsidP="00FD3637">
      <w:pPr>
        <w:pStyle w:val="Heading2"/>
      </w:pPr>
      <w:bookmarkStart w:id="37" w:name="_Toc449334263"/>
      <w:r>
        <w:t>Scope</w:t>
      </w:r>
      <w:bookmarkEnd w:id="37"/>
    </w:p>
    <w:p w14:paraId="5A5257DC" w14:textId="77777777" w:rsidR="00FD3637" w:rsidRDefault="00FD3637" w:rsidP="00FD3637">
      <w:pPr>
        <w:pStyle w:val="Heading2separationline"/>
      </w:pPr>
    </w:p>
    <w:p w14:paraId="24018A0F" w14:textId="5F57C4F2" w:rsidR="00FD3637" w:rsidRDefault="007B2F66" w:rsidP="00FD3637">
      <w:pPr>
        <w:pStyle w:val="BodyText"/>
      </w:pPr>
      <w:r w:rsidRPr="007B2F66">
        <w:rPr>
          <w:rFonts w:cs="Arial"/>
        </w:rPr>
        <w:t>This module describes the advantages and disadvantages of running a maintenance programme</w:t>
      </w:r>
      <w:r>
        <w:rPr>
          <w:rFonts w:cs="Arial"/>
        </w:rPr>
        <w:t>.</w:t>
      </w:r>
    </w:p>
    <w:p w14:paraId="6A1A33F1" w14:textId="77777777" w:rsidR="00FD3637" w:rsidRDefault="00FD3637" w:rsidP="00FD3637">
      <w:pPr>
        <w:pStyle w:val="Heading2"/>
      </w:pPr>
      <w:bookmarkStart w:id="38" w:name="_Toc449334264"/>
      <w:r>
        <w:t>Learning Objective</w:t>
      </w:r>
      <w:bookmarkEnd w:id="38"/>
    </w:p>
    <w:p w14:paraId="0A47A43B" w14:textId="77777777" w:rsidR="00FD3637" w:rsidRDefault="00FD3637" w:rsidP="00FD3637">
      <w:pPr>
        <w:pStyle w:val="Heading2separationline"/>
      </w:pPr>
    </w:p>
    <w:p w14:paraId="797432B0" w14:textId="693B5ACD" w:rsidR="002A689F" w:rsidRPr="002A689F" w:rsidRDefault="007B2F66" w:rsidP="00FD3637">
      <w:pPr>
        <w:pStyle w:val="BodyText"/>
        <w:rPr>
          <w:b/>
        </w:rPr>
      </w:pPr>
      <w:r w:rsidRPr="007B2F66">
        <w:t xml:space="preserve">To gain a </w:t>
      </w:r>
      <w:r w:rsidRPr="007B2F66">
        <w:rPr>
          <w:b/>
        </w:rPr>
        <w:t>basic</w:t>
      </w:r>
      <w:r w:rsidRPr="007B2F66">
        <w:t xml:space="preserve"> understanding of why their organisation chooses to operate a formal Maintenance Management system.</w:t>
      </w:r>
    </w:p>
    <w:p w14:paraId="79C9802C" w14:textId="77777777" w:rsidR="00FD3637" w:rsidRDefault="00FD3637" w:rsidP="00FD3637">
      <w:pPr>
        <w:pStyle w:val="Heading2"/>
      </w:pPr>
      <w:bookmarkStart w:id="39" w:name="_Toc449334265"/>
      <w:r>
        <w:t>S</w:t>
      </w:r>
      <w:r w:rsidR="003A30F5">
        <w:t>yllabus</w:t>
      </w:r>
      <w:bookmarkEnd w:id="39"/>
    </w:p>
    <w:p w14:paraId="42470A1A" w14:textId="77777777" w:rsidR="00FD3637" w:rsidRDefault="00FD3637" w:rsidP="00FD3637">
      <w:pPr>
        <w:pStyle w:val="Heading2separationline"/>
      </w:pPr>
    </w:p>
    <w:p w14:paraId="3A5B5380" w14:textId="0D7BA0A8" w:rsidR="00FD3637" w:rsidRDefault="00FD3637" w:rsidP="00FD3637">
      <w:pPr>
        <w:pStyle w:val="Heading3"/>
      </w:pPr>
      <w:bookmarkStart w:id="40" w:name="_Toc449334266"/>
      <w:r>
        <w:t xml:space="preserve">Lesson 1 – </w:t>
      </w:r>
      <w:bookmarkEnd w:id="40"/>
      <w:r w:rsidR="007B2F66" w:rsidRPr="007B2F66">
        <w:t>Advantages and Disadvantages</w:t>
      </w:r>
    </w:p>
    <w:p w14:paraId="4EDC515E" w14:textId="33B73724" w:rsidR="007B2F66" w:rsidRPr="007B2F66" w:rsidRDefault="007B2F66" w:rsidP="00CD5F12">
      <w:pPr>
        <w:pStyle w:val="List1"/>
        <w:numPr>
          <w:ilvl w:val="0"/>
          <w:numId w:val="26"/>
        </w:numPr>
      </w:pPr>
      <w:r w:rsidRPr="007B2F66">
        <w:t>Assure reliability</w:t>
      </w:r>
      <w:r>
        <w:t>.</w:t>
      </w:r>
    </w:p>
    <w:p w14:paraId="752A58CA" w14:textId="16CB252A" w:rsidR="007B2F66" w:rsidRPr="007B2F66" w:rsidRDefault="007B2F66" w:rsidP="00CD5F12">
      <w:pPr>
        <w:pStyle w:val="List1"/>
        <w:numPr>
          <w:ilvl w:val="0"/>
          <w:numId w:val="26"/>
        </w:numPr>
      </w:pPr>
      <w:r w:rsidRPr="007B2F66">
        <w:t>Optimise asset lifecycle costs</w:t>
      </w:r>
      <w:r>
        <w:t>.</w:t>
      </w:r>
    </w:p>
    <w:p w14:paraId="749D2ED2" w14:textId="0A5D81DF" w:rsidR="007B2F66" w:rsidRPr="007B2F66" w:rsidRDefault="007B2F66" w:rsidP="00CD5F12">
      <w:pPr>
        <w:pStyle w:val="List1"/>
        <w:numPr>
          <w:ilvl w:val="0"/>
          <w:numId w:val="26"/>
        </w:numPr>
      </w:pPr>
      <w:r w:rsidRPr="007B2F66">
        <w:t>Safety of staff and others</w:t>
      </w:r>
      <w:r>
        <w:t>.</w:t>
      </w:r>
    </w:p>
    <w:p w14:paraId="4D1A2ECA" w14:textId="404BF1AC" w:rsidR="007B2F66" w:rsidRPr="007B2F66" w:rsidRDefault="007B2F66" w:rsidP="00CD5F12">
      <w:pPr>
        <w:pStyle w:val="List1"/>
        <w:numPr>
          <w:ilvl w:val="0"/>
          <w:numId w:val="26"/>
        </w:numPr>
      </w:pPr>
      <w:r w:rsidRPr="007B2F66">
        <w:t>Legislative compliance</w:t>
      </w:r>
      <w:r>
        <w:t>.</w:t>
      </w:r>
    </w:p>
    <w:p w14:paraId="5E41B84F" w14:textId="3C832D06" w:rsidR="00CE5BF8" w:rsidRDefault="007B2F66" w:rsidP="00CD5F12">
      <w:pPr>
        <w:pStyle w:val="List1"/>
        <w:numPr>
          <w:ilvl w:val="0"/>
          <w:numId w:val="26"/>
        </w:numPr>
      </w:pPr>
      <w:r w:rsidRPr="007B2F66">
        <w:t>Costs and staff time associated with operating a formal maintenance management system</w:t>
      </w:r>
      <w:r>
        <w:t>.</w:t>
      </w:r>
    </w:p>
    <w:p w14:paraId="1A4884B8" w14:textId="504F0C2E" w:rsidR="00FD3637" w:rsidRDefault="00FD3637" w:rsidP="00FD3637">
      <w:pPr>
        <w:pStyle w:val="Heading3"/>
      </w:pPr>
      <w:bookmarkStart w:id="41" w:name="_Toc449334267"/>
      <w:r>
        <w:t xml:space="preserve">Lesson 2 – </w:t>
      </w:r>
      <w:bookmarkEnd w:id="41"/>
      <w:r w:rsidR="007B2F66">
        <w:t>Maintenance philosophies</w:t>
      </w:r>
    </w:p>
    <w:p w14:paraId="67BFD610" w14:textId="59604184" w:rsidR="007B2F66" w:rsidRPr="007B2F66" w:rsidRDefault="007B2F66" w:rsidP="00CD5F12">
      <w:pPr>
        <w:pStyle w:val="List1"/>
        <w:numPr>
          <w:ilvl w:val="0"/>
          <w:numId w:val="27"/>
        </w:numPr>
      </w:pPr>
      <w:r w:rsidRPr="007B2F66">
        <w:t>Breakdown</w:t>
      </w:r>
      <w:r>
        <w:t>.</w:t>
      </w:r>
    </w:p>
    <w:p w14:paraId="458400F3" w14:textId="5CBE44C9" w:rsidR="007B2F66" w:rsidRPr="007B2F66" w:rsidRDefault="007B2F66" w:rsidP="00CD5F12">
      <w:pPr>
        <w:pStyle w:val="List1"/>
        <w:numPr>
          <w:ilvl w:val="0"/>
          <w:numId w:val="27"/>
        </w:numPr>
      </w:pPr>
      <w:r w:rsidRPr="007B2F66">
        <w:t>Planned maintenance</w:t>
      </w:r>
      <w:r>
        <w:t>:</w:t>
      </w:r>
    </w:p>
    <w:p w14:paraId="74253BA6" w14:textId="6205D083" w:rsidR="007B2F66" w:rsidRPr="007B2F66" w:rsidRDefault="007B2F66" w:rsidP="007B2F66">
      <w:pPr>
        <w:pStyle w:val="Lista"/>
      </w:pPr>
      <w:r w:rsidRPr="007B2F66">
        <w:t>Calendar based</w:t>
      </w:r>
      <w:r>
        <w:t>.</w:t>
      </w:r>
    </w:p>
    <w:p w14:paraId="536E332F" w14:textId="141D1DCA" w:rsidR="007B2F66" w:rsidRPr="007B2F66" w:rsidRDefault="007B2F66" w:rsidP="007B2F66">
      <w:pPr>
        <w:pStyle w:val="Lista"/>
      </w:pPr>
      <w:r w:rsidRPr="007B2F66">
        <w:t>Hours run based</w:t>
      </w:r>
      <w:r>
        <w:t>.</w:t>
      </w:r>
    </w:p>
    <w:p w14:paraId="45AE70DC" w14:textId="0A61B913" w:rsidR="007B2F66" w:rsidRPr="007B2F66" w:rsidRDefault="007B2F66" w:rsidP="00CD5F12">
      <w:pPr>
        <w:pStyle w:val="List1"/>
        <w:numPr>
          <w:ilvl w:val="0"/>
          <w:numId w:val="27"/>
        </w:numPr>
      </w:pPr>
      <w:r w:rsidRPr="007B2F66">
        <w:t>Condition based</w:t>
      </w:r>
      <w:r>
        <w:t>:</w:t>
      </w:r>
    </w:p>
    <w:p w14:paraId="502C7925" w14:textId="3C0C8CF3" w:rsidR="007B2F66" w:rsidRPr="007B2F66" w:rsidRDefault="007B2F66" w:rsidP="007B2F66">
      <w:pPr>
        <w:pStyle w:val="Lista"/>
      </w:pPr>
      <w:r w:rsidRPr="007B2F66">
        <w:t>Manual inspection</w:t>
      </w:r>
      <w:r>
        <w:t>.</w:t>
      </w:r>
    </w:p>
    <w:p w14:paraId="6B184E66" w14:textId="48881374" w:rsidR="00FD3637" w:rsidRDefault="007B2F66" w:rsidP="007B2F66">
      <w:pPr>
        <w:pStyle w:val="Lista"/>
      </w:pPr>
      <w:r w:rsidRPr="007B2F66">
        <w:t>Automated condition reporting</w:t>
      </w:r>
      <w:r>
        <w:t>.</w:t>
      </w:r>
    </w:p>
    <w:p w14:paraId="1E848ACE" w14:textId="39DFD68C" w:rsidR="00A40526" w:rsidRDefault="00327ADA" w:rsidP="00327ADA">
      <w:pPr>
        <w:pStyle w:val="Heading3"/>
      </w:pPr>
      <w:r>
        <w:t xml:space="preserve">Lesson 3 - </w:t>
      </w:r>
      <w:r w:rsidR="007B2F66" w:rsidRPr="007B2F66">
        <w:t>Maintenance induced failures</w:t>
      </w:r>
    </w:p>
    <w:p w14:paraId="1EF46BD5" w14:textId="6557D6FA" w:rsidR="007B2F66" w:rsidRPr="007B2F66" w:rsidRDefault="007B2F66" w:rsidP="00CD5F12">
      <w:pPr>
        <w:pStyle w:val="List1"/>
        <w:numPr>
          <w:ilvl w:val="0"/>
          <w:numId w:val="28"/>
        </w:numPr>
      </w:pPr>
      <w:r w:rsidRPr="007B2F66">
        <w:t>Examples of maintenance induced failures</w:t>
      </w:r>
      <w:r>
        <w:t>.</w:t>
      </w:r>
    </w:p>
    <w:p w14:paraId="5DCDBC1A" w14:textId="75DF2F1A" w:rsidR="00BF0A2B" w:rsidRPr="00BF0A2B" w:rsidRDefault="007B2F66" w:rsidP="00CD5F12">
      <w:pPr>
        <w:pStyle w:val="List1"/>
        <w:numPr>
          <w:ilvl w:val="0"/>
          <w:numId w:val="28"/>
        </w:numPr>
      </w:pPr>
      <w:r w:rsidRPr="007B2F66">
        <w:t>The Bathtub curve of breakdowns over an asset’s life</w:t>
      </w:r>
      <w:r>
        <w:t>.</w:t>
      </w:r>
    </w:p>
    <w:p w14:paraId="38B62549" w14:textId="6089C1B9" w:rsidR="00FD3637" w:rsidRDefault="00FD3637" w:rsidP="00FD3637">
      <w:pPr>
        <w:pStyle w:val="Heading1"/>
      </w:pPr>
      <w:bookmarkStart w:id="42" w:name="_Toc449334268"/>
      <w:r>
        <w:t xml:space="preserve">MODULE 2 – </w:t>
      </w:r>
      <w:bookmarkEnd w:id="42"/>
      <w:r w:rsidR="0065751B" w:rsidRPr="007B2F66">
        <w:rPr>
          <w:caps w:val="0"/>
        </w:rPr>
        <w:t>MAINTENANCE SYSTEMS</w:t>
      </w:r>
    </w:p>
    <w:p w14:paraId="3EC13451" w14:textId="77777777" w:rsidR="00FD3637" w:rsidRDefault="00FD3637" w:rsidP="00FD3637">
      <w:pPr>
        <w:pStyle w:val="Heading1separatationline"/>
      </w:pPr>
    </w:p>
    <w:p w14:paraId="1500D641" w14:textId="77777777" w:rsidR="00FD3637" w:rsidRDefault="00FD3637" w:rsidP="00FD3637">
      <w:pPr>
        <w:pStyle w:val="Heading2"/>
      </w:pPr>
      <w:bookmarkStart w:id="43" w:name="_Toc449334269"/>
      <w:r>
        <w:t>Scope</w:t>
      </w:r>
      <w:bookmarkEnd w:id="43"/>
    </w:p>
    <w:p w14:paraId="5C283262" w14:textId="77777777" w:rsidR="00FD3637" w:rsidRDefault="00FD3637" w:rsidP="00FD3637">
      <w:pPr>
        <w:pStyle w:val="Heading2separationline"/>
      </w:pPr>
    </w:p>
    <w:p w14:paraId="0D21D157" w14:textId="33C3E6E1" w:rsidR="00FD3637" w:rsidRPr="00D34F9C" w:rsidRDefault="007B2F66" w:rsidP="005871F3">
      <w:pPr>
        <w:rPr>
          <w:sz w:val="22"/>
        </w:rPr>
      </w:pPr>
      <w:r w:rsidRPr="007B2F66">
        <w:rPr>
          <w:sz w:val="22"/>
        </w:rPr>
        <w:t>This module describes the maintenance systems available</w:t>
      </w:r>
      <w:r>
        <w:rPr>
          <w:sz w:val="22"/>
        </w:rPr>
        <w:t>.</w:t>
      </w:r>
    </w:p>
    <w:p w14:paraId="6568B41F" w14:textId="77777777" w:rsidR="00FD3637" w:rsidRDefault="00FD3637" w:rsidP="00FD3637">
      <w:pPr>
        <w:pStyle w:val="Heading2"/>
      </w:pPr>
      <w:bookmarkStart w:id="44" w:name="_Toc449334270"/>
      <w:r>
        <w:t>Learning Objective</w:t>
      </w:r>
      <w:bookmarkEnd w:id="44"/>
    </w:p>
    <w:p w14:paraId="7CD2E7F8" w14:textId="77777777" w:rsidR="00FD3637" w:rsidRDefault="00FD3637" w:rsidP="00FD3637">
      <w:pPr>
        <w:pStyle w:val="Heading2separationline"/>
      </w:pPr>
    </w:p>
    <w:p w14:paraId="421A05B6" w14:textId="5260B65B" w:rsidR="00FD3637" w:rsidRPr="00FD3637" w:rsidRDefault="007B2F66" w:rsidP="00FD3637">
      <w:pPr>
        <w:pStyle w:val="BodyText"/>
      </w:pPr>
      <w:r>
        <w:t>To gain a</w:t>
      </w:r>
      <w:r w:rsidRPr="007B2F66">
        <w:t xml:space="preserve"> </w:t>
      </w:r>
      <w:r w:rsidRPr="007B2F66">
        <w:rPr>
          <w:b/>
        </w:rPr>
        <w:t xml:space="preserve">satisfactory </w:t>
      </w:r>
      <w:r w:rsidRPr="007B2F66">
        <w:t>understanding the different types of maintenance systems in use and to assess the best type for the organisation.</w:t>
      </w:r>
    </w:p>
    <w:p w14:paraId="7B59F141" w14:textId="77777777" w:rsidR="00FD3637" w:rsidRDefault="00FD3637" w:rsidP="00FD3637">
      <w:pPr>
        <w:pStyle w:val="Heading2"/>
      </w:pPr>
      <w:bookmarkStart w:id="45" w:name="_Toc449334271"/>
      <w:r>
        <w:t>S</w:t>
      </w:r>
      <w:r w:rsidR="003A30F5">
        <w:t>yllabus</w:t>
      </w:r>
      <w:bookmarkEnd w:id="45"/>
    </w:p>
    <w:p w14:paraId="44893829" w14:textId="77777777" w:rsidR="00FD3637" w:rsidRPr="00FD3637" w:rsidRDefault="00FD3637" w:rsidP="00FD3637">
      <w:pPr>
        <w:pStyle w:val="Heading2separationline"/>
      </w:pPr>
    </w:p>
    <w:p w14:paraId="5F3C45F3" w14:textId="1B24501B" w:rsidR="00FD3637" w:rsidRDefault="00FD3637" w:rsidP="00FD3637">
      <w:pPr>
        <w:pStyle w:val="Heading3"/>
      </w:pPr>
      <w:bookmarkStart w:id="46" w:name="_Toc449334272"/>
      <w:r>
        <w:t xml:space="preserve">Lesson 1 – </w:t>
      </w:r>
      <w:bookmarkEnd w:id="46"/>
      <w:r w:rsidR="007B2F66" w:rsidRPr="007B2F66">
        <w:t>Maintenance systems</w:t>
      </w:r>
    </w:p>
    <w:p w14:paraId="67C2713E" w14:textId="7F832C8F" w:rsidR="007B2F66" w:rsidRPr="007B2F66" w:rsidRDefault="007B2F66" w:rsidP="00CD5F12">
      <w:pPr>
        <w:pStyle w:val="List1"/>
        <w:numPr>
          <w:ilvl w:val="0"/>
          <w:numId w:val="29"/>
        </w:numPr>
      </w:pPr>
      <w:r w:rsidRPr="007B2F66">
        <w:t>Manual calendar based – Tee Card</w:t>
      </w:r>
      <w:r>
        <w:t>.</w:t>
      </w:r>
    </w:p>
    <w:p w14:paraId="297F3602" w14:textId="66515F5C" w:rsidR="007B2F66" w:rsidRPr="007B2F66" w:rsidRDefault="007B2F66" w:rsidP="00CD5F12">
      <w:pPr>
        <w:pStyle w:val="List1"/>
        <w:numPr>
          <w:ilvl w:val="0"/>
          <w:numId w:val="29"/>
        </w:numPr>
      </w:pPr>
      <w:r w:rsidRPr="007B2F66">
        <w:lastRenderedPageBreak/>
        <w:t>Computerised</w:t>
      </w:r>
      <w:r>
        <w:t>:</w:t>
      </w:r>
    </w:p>
    <w:p w14:paraId="1047C671" w14:textId="5AC43E89" w:rsidR="007B2F66" w:rsidRPr="007B2F66" w:rsidRDefault="007B2F66" w:rsidP="007B2F66">
      <w:pPr>
        <w:pStyle w:val="Lista"/>
      </w:pPr>
      <w:r w:rsidRPr="007B2F66">
        <w:t>Off the shelf</w:t>
      </w:r>
      <w:r>
        <w:t>.</w:t>
      </w:r>
    </w:p>
    <w:p w14:paraId="265458F1" w14:textId="35A0001C" w:rsidR="005871F3" w:rsidRDefault="007B2F66" w:rsidP="007B2F66">
      <w:pPr>
        <w:pStyle w:val="Lista"/>
      </w:pPr>
      <w:r w:rsidRPr="007B2F66">
        <w:t>Large, complex &amp; bespoke</w:t>
      </w:r>
      <w:r>
        <w:t>.</w:t>
      </w:r>
    </w:p>
    <w:p w14:paraId="0CE4CAFA" w14:textId="4616BD57" w:rsidR="005871F3" w:rsidRDefault="00D34F9C" w:rsidP="00D34F9C">
      <w:pPr>
        <w:pStyle w:val="Heading3"/>
      </w:pPr>
      <w:bookmarkStart w:id="47" w:name="_Toc449334273"/>
      <w:r>
        <w:t xml:space="preserve">Lesson 2 - </w:t>
      </w:r>
      <w:bookmarkEnd w:id="47"/>
      <w:r w:rsidR="007B2F66" w:rsidRPr="007B2F66">
        <w:t>Assets and Asset structures</w:t>
      </w:r>
    </w:p>
    <w:p w14:paraId="3F490ED4" w14:textId="2ABAFFAF" w:rsidR="007B2F66" w:rsidRPr="007B2F66" w:rsidRDefault="007B2F66" w:rsidP="00CD5F12">
      <w:pPr>
        <w:pStyle w:val="List1"/>
        <w:numPr>
          <w:ilvl w:val="0"/>
          <w:numId w:val="30"/>
        </w:numPr>
      </w:pPr>
      <w:r w:rsidRPr="007B2F66">
        <w:t>Asset structures</w:t>
      </w:r>
      <w:r>
        <w:t>.</w:t>
      </w:r>
    </w:p>
    <w:p w14:paraId="70CABFA5" w14:textId="62EFA5DA" w:rsidR="007B2F66" w:rsidRPr="007B2F66" w:rsidRDefault="007B2F66" w:rsidP="00CD5F12">
      <w:pPr>
        <w:pStyle w:val="List1"/>
        <w:numPr>
          <w:ilvl w:val="0"/>
          <w:numId w:val="30"/>
        </w:numPr>
      </w:pPr>
      <w:r w:rsidRPr="007B2F66">
        <w:t>Sub Assets and components</w:t>
      </w:r>
      <w:r>
        <w:t>.</w:t>
      </w:r>
    </w:p>
    <w:p w14:paraId="2D270013" w14:textId="1EBA8EC3" w:rsidR="007B2F66" w:rsidRPr="007B2F66" w:rsidRDefault="007B2F66" w:rsidP="00CD5F12">
      <w:pPr>
        <w:pStyle w:val="List1"/>
        <w:numPr>
          <w:ilvl w:val="0"/>
          <w:numId w:val="30"/>
        </w:numPr>
      </w:pPr>
      <w:r w:rsidRPr="007B2F66">
        <w:t>Examples of asset structures in use</w:t>
      </w:r>
      <w:r>
        <w:t>.</w:t>
      </w:r>
    </w:p>
    <w:p w14:paraId="4C3A985E" w14:textId="76039E43" w:rsidR="007B2F66" w:rsidRPr="007B2F66" w:rsidRDefault="007B2F66" w:rsidP="00CD5F12">
      <w:pPr>
        <w:pStyle w:val="List1"/>
        <w:numPr>
          <w:ilvl w:val="0"/>
          <w:numId w:val="30"/>
        </w:numPr>
      </w:pPr>
      <w:r w:rsidRPr="007B2F66">
        <w:t>Bills of Materials</w:t>
      </w:r>
      <w:r>
        <w:t>.</w:t>
      </w:r>
    </w:p>
    <w:p w14:paraId="7EF42237" w14:textId="03DB5EDD" w:rsidR="007B2F66" w:rsidRPr="007B2F66" w:rsidRDefault="007B2F66" w:rsidP="00CD5F12">
      <w:pPr>
        <w:pStyle w:val="List1"/>
        <w:numPr>
          <w:ilvl w:val="0"/>
          <w:numId w:val="30"/>
        </w:numPr>
      </w:pPr>
      <w:r w:rsidRPr="007B2F66">
        <w:t>Links to other documents</w:t>
      </w:r>
      <w:r>
        <w:t>.</w:t>
      </w:r>
    </w:p>
    <w:p w14:paraId="404B9FDA" w14:textId="11D2F4C4" w:rsidR="005871F3" w:rsidRDefault="007B2F66" w:rsidP="00CD5F12">
      <w:pPr>
        <w:pStyle w:val="List1"/>
        <w:numPr>
          <w:ilvl w:val="0"/>
          <w:numId w:val="30"/>
        </w:numPr>
      </w:pPr>
      <w:r w:rsidRPr="007B2F66">
        <w:t>Links to other similar assets in use</w:t>
      </w:r>
      <w:r>
        <w:t>.</w:t>
      </w:r>
    </w:p>
    <w:p w14:paraId="2CB41E02" w14:textId="461F4A34" w:rsidR="003A30F5" w:rsidRDefault="003A30F5" w:rsidP="003A30F5">
      <w:pPr>
        <w:pStyle w:val="Heading1"/>
      </w:pPr>
      <w:bookmarkStart w:id="48" w:name="_Toc449334275"/>
      <w:r>
        <w:t xml:space="preserve">MODULE 3 – </w:t>
      </w:r>
      <w:bookmarkEnd w:id="48"/>
      <w:r w:rsidR="0065751B" w:rsidRPr="0065751B">
        <w:rPr>
          <w:caps w:val="0"/>
        </w:rPr>
        <w:t>WORK ORDERS</w:t>
      </w:r>
    </w:p>
    <w:p w14:paraId="14F0000E" w14:textId="77777777" w:rsidR="003A30F5" w:rsidRDefault="003A30F5" w:rsidP="003A30F5">
      <w:pPr>
        <w:pStyle w:val="Heading1separatationline"/>
      </w:pPr>
    </w:p>
    <w:p w14:paraId="563EDDF2" w14:textId="77777777" w:rsidR="003A30F5" w:rsidRDefault="003A30F5" w:rsidP="003A30F5">
      <w:pPr>
        <w:pStyle w:val="Heading2"/>
      </w:pPr>
      <w:bookmarkStart w:id="49" w:name="_Toc449334276"/>
      <w:r>
        <w:t>Scope</w:t>
      </w:r>
      <w:bookmarkEnd w:id="49"/>
    </w:p>
    <w:p w14:paraId="44D563FB" w14:textId="77777777" w:rsidR="003A30F5" w:rsidRDefault="003A30F5" w:rsidP="003A30F5">
      <w:pPr>
        <w:pStyle w:val="Heading2separationline"/>
      </w:pPr>
    </w:p>
    <w:p w14:paraId="49697092" w14:textId="49A5DF86" w:rsidR="003A30F5" w:rsidRPr="00D34F9C" w:rsidRDefault="0065751B" w:rsidP="00CE5BF8">
      <w:pPr>
        <w:pStyle w:val="BodyText"/>
      </w:pPr>
      <w:r w:rsidRPr="0065751B">
        <w:t>This module describes the principle of Work Orders and how they work.</w:t>
      </w:r>
    </w:p>
    <w:p w14:paraId="6D106974" w14:textId="77777777" w:rsidR="003A30F5" w:rsidRDefault="003A30F5" w:rsidP="003A30F5">
      <w:pPr>
        <w:pStyle w:val="Heading2"/>
      </w:pPr>
      <w:bookmarkStart w:id="50" w:name="_Toc449334277"/>
      <w:r>
        <w:t>Learning Objective</w:t>
      </w:r>
      <w:bookmarkEnd w:id="50"/>
    </w:p>
    <w:p w14:paraId="29AA6DDE" w14:textId="77777777" w:rsidR="003A30F5" w:rsidRDefault="003A30F5" w:rsidP="003A30F5">
      <w:pPr>
        <w:pStyle w:val="Heading2separationline"/>
      </w:pPr>
    </w:p>
    <w:p w14:paraId="0A45B8B1" w14:textId="3C190C51" w:rsidR="003A30F5" w:rsidRPr="00FD3637" w:rsidRDefault="0065751B" w:rsidP="003A30F5">
      <w:pPr>
        <w:pStyle w:val="BodyText"/>
      </w:pPr>
      <w:r w:rsidRPr="0065751B">
        <w:t xml:space="preserve">To gain a </w:t>
      </w:r>
      <w:r w:rsidRPr="0065751B">
        <w:rPr>
          <w:b/>
        </w:rPr>
        <w:t xml:space="preserve">basic </w:t>
      </w:r>
      <w:r w:rsidRPr="0065751B">
        <w:t>understanding of the principle of Work Orders and how they work.</w:t>
      </w:r>
    </w:p>
    <w:p w14:paraId="2FCB0604" w14:textId="77777777" w:rsidR="003A30F5" w:rsidRDefault="003A30F5" w:rsidP="003A30F5">
      <w:pPr>
        <w:pStyle w:val="Heading2"/>
      </w:pPr>
      <w:bookmarkStart w:id="51" w:name="_Toc449334278"/>
      <w:r>
        <w:t>Syllabus</w:t>
      </w:r>
      <w:bookmarkEnd w:id="51"/>
    </w:p>
    <w:p w14:paraId="1AB28546" w14:textId="77777777" w:rsidR="003A30F5" w:rsidRPr="00FD3637" w:rsidRDefault="003A30F5" w:rsidP="003A30F5">
      <w:pPr>
        <w:pStyle w:val="Heading2separationline"/>
      </w:pPr>
    </w:p>
    <w:p w14:paraId="4DAF7C49" w14:textId="666CAF61" w:rsidR="003A30F5" w:rsidRDefault="003A30F5" w:rsidP="003A30F5">
      <w:pPr>
        <w:pStyle w:val="Heading3"/>
      </w:pPr>
      <w:bookmarkStart w:id="52" w:name="_Toc449334279"/>
      <w:r>
        <w:t xml:space="preserve">Lesson 1 – </w:t>
      </w:r>
      <w:bookmarkEnd w:id="52"/>
      <w:r w:rsidR="0065751B" w:rsidRPr="0065751B">
        <w:t>Work Orders</w:t>
      </w:r>
    </w:p>
    <w:p w14:paraId="10FE7666" w14:textId="14FCDF34" w:rsidR="0065751B" w:rsidRPr="0065751B" w:rsidRDefault="0065751B" w:rsidP="00CD5F12">
      <w:pPr>
        <w:pStyle w:val="List1"/>
        <w:numPr>
          <w:ilvl w:val="0"/>
          <w:numId w:val="31"/>
        </w:numPr>
      </w:pPr>
      <w:r w:rsidRPr="0065751B">
        <w:t>Work Orders for breakdowns</w:t>
      </w:r>
      <w:r>
        <w:t>:</w:t>
      </w:r>
    </w:p>
    <w:p w14:paraId="0D10D8A9" w14:textId="440B8078" w:rsidR="0065751B" w:rsidRPr="0065751B" w:rsidRDefault="0065751B" w:rsidP="0065751B">
      <w:pPr>
        <w:pStyle w:val="Lista"/>
      </w:pPr>
      <w:r w:rsidRPr="0065751B">
        <w:t>Initiating</w:t>
      </w:r>
      <w:r>
        <w:t>.</w:t>
      </w:r>
    </w:p>
    <w:p w14:paraId="5A54884F" w14:textId="084C4660" w:rsidR="0065751B" w:rsidRPr="0065751B" w:rsidRDefault="0065751B" w:rsidP="0065751B">
      <w:pPr>
        <w:pStyle w:val="Lista"/>
      </w:pPr>
      <w:r w:rsidRPr="0065751B">
        <w:t>Approving</w:t>
      </w:r>
      <w:r>
        <w:t>.</w:t>
      </w:r>
    </w:p>
    <w:p w14:paraId="77FE3263" w14:textId="71348EFD" w:rsidR="0065751B" w:rsidRPr="0065751B" w:rsidRDefault="0065751B" w:rsidP="0065751B">
      <w:pPr>
        <w:pStyle w:val="Lista"/>
      </w:pPr>
      <w:r w:rsidRPr="0065751B">
        <w:t>Progressing</w:t>
      </w:r>
      <w:r>
        <w:t>.</w:t>
      </w:r>
    </w:p>
    <w:p w14:paraId="6DDFEB2F" w14:textId="085E7002" w:rsidR="0065751B" w:rsidRPr="0065751B" w:rsidRDefault="0065751B" w:rsidP="0065751B">
      <w:pPr>
        <w:pStyle w:val="Lista"/>
      </w:pPr>
      <w:r w:rsidRPr="0065751B">
        <w:t>Closing</w:t>
      </w:r>
      <w:r>
        <w:t>.</w:t>
      </w:r>
    </w:p>
    <w:p w14:paraId="424E6794" w14:textId="29FBA604" w:rsidR="0065751B" w:rsidRPr="0065751B" w:rsidRDefault="0065751B" w:rsidP="0065751B">
      <w:pPr>
        <w:pStyle w:val="Lista"/>
      </w:pPr>
      <w:r w:rsidRPr="0065751B">
        <w:t>Archiving</w:t>
      </w:r>
      <w:r>
        <w:t>.</w:t>
      </w:r>
    </w:p>
    <w:p w14:paraId="54E87C32" w14:textId="361C9E27" w:rsidR="0065751B" w:rsidRPr="0065751B" w:rsidRDefault="0065751B" w:rsidP="00CD5F12">
      <w:pPr>
        <w:pStyle w:val="List1"/>
        <w:numPr>
          <w:ilvl w:val="0"/>
          <w:numId w:val="31"/>
        </w:numPr>
      </w:pPr>
      <w:r w:rsidRPr="0065751B">
        <w:t>Planned work orders</w:t>
      </w:r>
      <w:r>
        <w:t>:</w:t>
      </w:r>
    </w:p>
    <w:p w14:paraId="75F1656C" w14:textId="0B3316B5" w:rsidR="0065751B" w:rsidRPr="0065751B" w:rsidRDefault="0065751B" w:rsidP="0070063A">
      <w:pPr>
        <w:pStyle w:val="Lista"/>
      </w:pPr>
      <w:r w:rsidRPr="0065751B">
        <w:t>Set into the annual work plan</w:t>
      </w:r>
      <w:r w:rsidR="0070063A">
        <w:t>.</w:t>
      </w:r>
    </w:p>
    <w:p w14:paraId="48CCE994" w14:textId="41FAC88A" w:rsidR="0065751B" w:rsidRPr="0065751B" w:rsidRDefault="0065751B" w:rsidP="0070063A">
      <w:pPr>
        <w:pStyle w:val="Lista"/>
      </w:pPr>
      <w:r w:rsidRPr="0065751B">
        <w:t>Drawn off and issued</w:t>
      </w:r>
      <w:r w:rsidR="0070063A">
        <w:t>.</w:t>
      </w:r>
    </w:p>
    <w:p w14:paraId="7829AAA7" w14:textId="4CEC251B" w:rsidR="0065751B" w:rsidRPr="0065751B" w:rsidRDefault="0065751B" w:rsidP="0070063A">
      <w:pPr>
        <w:pStyle w:val="Lista"/>
      </w:pPr>
      <w:r w:rsidRPr="0065751B">
        <w:t>Work done</w:t>
      </w:r>
      <w:r w:rsidR="0070063A">
        <w:t>.</w:t>
      </w:r>
    </w:p>
    <w:p w14:paraId="7184CB57" w14:textId="1A5867E2" w:rsidR="0065751B" w:rsidRPr="0065751B" w:rsidRDefault="0065751B" w:rsidP="0070063A">
      <w:pPr>
        <w:pStyle w:val="Lista"/>
      </w:pPr>
      <w:r w:rsidRPr="0065751B">
        <w:t>Closing</w:t>
      </w:r>
      <w:r w:rsidR="0070063A">
        <w:t>.</w:t>
      </w:r>
    </w:p>
    <w:p w14:paraId="0E79C06B" w14:textId="4C96123B" w:rsidR="0065751B" w:rsidRPr="0065751B" w:rsidRDefault="0065751B" w:rsidP="0070063A">
      <w:pPr>
        <w:pStyle w:val="Lista"/>
      </w:pPr>
      <w:r w:rsidRPr="0065751B">
        <w:t>Archiving</w:t>
      </w:r>
      <w:r w:rsidR="0070063A">
        <w:t>.</w:t>
      </w:r>
    </w:p>
    <w:p w14:paraId="6FD78D6E" w14:textId="3CAB60FB" w:rsidR="0065751B" w:rsidRPr="0065751B" w:rsidRDefault="0065751B" w:rsidP="00CD5F12">
      <w:pPr>
        <w:pStyle w:val="List1"/>
        <w:numPr>
          <w:ilvl w:val="0"/>
          <w:numId w:val="31"/>
        </w:numPr>
      </w:pPr>
      <w:r w:rsidRPr="0065751B">
        <w:t>Routine work schedules</w:t>
      </w:r>
      <w:r w:rsidR="008A48EF">
        <w:t>:</w:t>
      </w:r>
    </w:p>
    <w:p w14:paraId="3B599685" w14:textId="15B443D8" w:rsidR="0065751B" w:rsidRPr="0065751B" w:rsidRDefault="0065751B" w:rsidP="008A48EF">
      <w:pPr>
        <w:pStyle w:val="Lista"/>
      </w:pPr>
      <w:r w:rsidRPr="0065751B">
        <w:t>Setting and storing of regular work schedules for use in multiple locations</w:t>
      </w:r>
      <w:r w:rsidR="008A48EF">
        <w:t>.</w:t>
      </w:r>
    </w:p>
    <w:p w14:paraId="76F032F9" w14:textId="3F9B73F6" w:rsidR="0065751B" w:rsidRPr="0065751B" w:rsidRDefault="0065751B" w:rsidP="008A48EF">
      <w:pPr>
        <w:pStyle w:val="Lista"/>
      </w:pPr>
      <w:r w:rsidRPr="0065751B">
        <w:t>Standard Operating Procedures</w:t>
      </w:r>
      <w:r w:rsidR="008A48EF">
        <w:t>.</w:t>
      </w:r>
    </w:p>
    <w:p w14:paraId="77E05F4F" w14:textId="77777777" w:rsidR="0065751B" w:rsidRPr="0065751B" w:rsidRDefault="0065751B" w:rsidP="00CD5F12">
      <w:pPr>
        <w:pStyle w:val="List1"/>
        <w:numPr>
          <w:ilvl w:val="0"/>
          <w:numId w:val="31"/>
        </w:numPr>
      </w:pPr>
      <w:r w:rsidRPr="0065751B">
        <w:t>Bills of materials for servicing packs</w:t>
      </w:r>
    </w:p>
    <w:p w14:paraId="75B5466B" w14:textId="49BC6A93" w:rsidR="0065751B" w:rsidRPr="0065751B" w:rsidRDefault="0065751B" w:rsidP="00CD5F12">
      <w:pPr>
        <w:pStyle w:val="List1"/>
        <w:numPr>
          <w:ilvl w:val="0"/>
          <w:numId w:val="31"/>
        </w:numPr>
      </w:pPr>
      <w:r w:rsidRPr="0065751B">
        <w:t>Work tracking</w:t>
      </w:r>
      <w:r w:rsidR="008A48EF">
        <w:t>:</w:t>
      </w:r>
    </w:p>
    <w:p w14:paraId="465B664A" w14:textId="5C516ACF" w:rsidR="0065751B" w:rsidRPr="0065751B" w:rsidRDefault="0065751B" w:rsidP="008A48EF">
      <w:pPr>
        <w:pStyle w:val="Lista"/>
      </w:pPr>
      <w:r w:rsidRPr="0065751B">
        <w:lastRenderedPageBreak/>
        <w:t>Identifying outstanding work at a location or on an asset</w:t>
      </w:r>
      <w:r w:rsidR="008A48EF">
        <w:t>.</w:t>
      </w:r>
    </w:p>
    <w:p w14:paraId="3B70029E" w14:textId="3A7B6622" w:rsidR="0065751B" w:rsidRPr="0065751B" w:rsidRDefault="0065751B" w:rsidP="008A48EF">
      <w:pPr>
        <w:pStyle w:val="Lista"/>
      </w:pPr>
      <w:r w:rsidRPr="0065751B">
        <w:t>Identifying who has carried out work / who should have carried out work</w:t>
      </w:r>
      <w:r w:rsidR="008A48EF">
        <w:t>.</w:t>
      </w:r>
    </w:p>
    <w:p w14:paraId="53214A27" w14:textId="2B0A0583" w:rsidR="0065751B" w:rsidRPr="0065751B" w:rsidRDefault="0065751B" w:rsidP="008A48EF">
      <w:pPr>
        <w:pStyle w:val="Lista"/>
      </w:pPr>
      <w:r w:rsidRPr="0065751B">
        <w:t>Prevent duplication of work requests</w:t>
      </w:r>
      <w:r w:rsidR="008A48EF">
        <w:t>.</w:t>
      </w:r>
    </w:p>
    <w:p w14:paraId="3F26A371" w14:textId="3A82404B" w:rsidR="0065751B" w:rsidRPr="0065751B" w:rsidRDefault="0065751B" w:rsidP="008A48EF">
      <w:pPr>
        <w:pStyle w:val="Lista"/>
      </w:pPr>
      <w:r w:rsidRPr="0065751B">
        <w:t>Resource allocation and reporting of hours spent on each work order</w:t>
      </w:r>
      <w:r w:rsidR="008A48EF">
        <w:t>.</w:t>
      </w:r>
    </w:p>
    <w:p w14:paraId="485907C2" w14:textId="314AF6E3" w:rsidR="0065751B" w:rsidRPr="0065751B" w:rsidRDefault="0065751B" w:rsidP="00CD5F12">
      <w:pPr>
        <w:pStyle w:val="List1"/>
        <w:numPr>
          <w:ilvl w:val="0"/>
          <w:numId w:val="31"/>
        </w:numPr>
      </w:pPr>
      <w:r w:rsidRPr="0065751B">
        <w:t>Examples o</w:t>
      </w:r>
      <w:r w:rsidR="008A48EF">
        <w:t>f:</w:t>
      </w:r>
    </w:p>
    <w:p w14:paraId="1A8B71EC" w14:textId="23EE3A5C" w:rsidR="0065751B" w:rsidRPr="0065751B" w:rsidRDefault="0065751B" w:rsidP="008A48EF">
      <w:pPr>
        <w:pStyle w:val="Lista"/>
      </w:pPr>
      <w:r w:rsidRPr="0065751B">
        <w:t>Work Orders</w:t>
      </w:r>
      <w:r w:rsidR="008A48EF">
        <w:t>.</w:t>
      </w:r>
    </w:p>
    <w:p w14:paraId="729E3968" w14:textId="05419160" w:rsidR="0065751B" w:rsidRPr="0065751B" w:rsidRDefault="0065751B" w:rsidP="008A48EF">
      <w:pPr>
        <w:pStyle w:val="Lista"/>
      </w:pPr>
      <w:r w:rsidRPr="0065751B">
        <w:t>Work schedules</w:t>
      </w:r>
      <w:r w:rsidR="008A48EF">
        <w:t>.</w:t>
      </w:r>
    </w:p>
    <w:p w14:paraId="603FDCA7" w14:textId="3F72BAF6" w:rsidR="003A30F5" w:rsidRDefault="0065751B" w:rsidP="008A48EF">
      <w:pPr>
        <w:pStyle w:val="Lista"/>
      </w:pPr>
      <w:r w:rsidRPr="0065751B">
        <w:t>Planned maintenance regimes</w:t>
      </w:r>
      <w:r w:rsidR="008A48EF">
        <w:t>.</w:t>
      </w:r>
    </w:p>
    <w:p w14:paraId="29F6EC52" w14:textId="20DBBDF9" w:rsidR="003A30F5" w:rsidRDefault="003A30F5" w:rsidP="003A30F5">
      <w:pPr>
        <w:pStyle w:val="Heading1"/>
      </w:pPr>
      <w:bookmarkStart w:id="53" w:name="_Toc449334282"/>
      <w:r>
        <w:t xml:space="preserve">MODULE 4 – </w:t>
      </w:r>
      <w:bookmarkEnd w:id="53"/>
      <w:r w:rsidR="00543F96">
        <w:t>REPORTS</w:t>
      </w:r>
    </w:p>
    <w:p w14:paraId="00D4C435" w14:textId="77777777" w:rsidR="003A30F5" w:rsidRDefault="003A30F5" w:rsidP="003A30F5">
      <w:pPr>
        <w:pStyle w:val="Heading1separatationline"/>
      </w:pPr>
    </w:p>
    <w:p w14:paraId="7D77E47D" w14:textId="77777777" w:rsidR="003A30F5" w:rsidRDefault="003A30F5" w:rsidP="003A30F5">
      <w:pPr>
        <w:pStyle w:val="Heading2"/>
      </w:pPr>
      <w:bookmarkStart w:id="54" w:name="_Toc449334283"/>
      <w:r>
        <w:t>Scope</w:t>
      </w:r>
      <w:bookmarkEnd w:id="54"/>
    </w:p>
    <w:p w14:paraId="7B859B4D" w14:textId="77777777" w:rsidR="003A30F5" w:rsidRDefault="003A30F5" w:rsidP="003A30F5">
      <w:pPr>
        <w:pStyle w:val="Heading2separationline"/>
      </w:pPr>
    </w:p>
    <w:p w14:paraId="4FA3C325" w14:textId="6EE8EE55" w:rsidR="003A30F5" w:rsidRPr="00D34F9C" w:rsidRDefault="00543F96" w:rsidP="00543F96">
      <w:pPr>
        <w:pStyle w:val="BodyText"/>
      </w:pPr>
      <w:r w:rsidRPr="00543F96">
        <w:t>This module describes how to understand what reports are available and how they can be used to optimise Maintenance Management and guide investment plans.</w:t>
      </w:r>
    </w:p>
    <w:p w14:paraId="58824B1D" w14:textId="77777777" w:rsidR="003A30F5" w:rsidRDefault="003A30F5" w:rsidP="003A30F5">
      <w:pPr>
        <w:pStyle w:val="Heading2"/>
      </w:pPr>
      <w:bookmarkStart w:id="55" w:name="_Toc449334284"/>
      <w:r>
        <w:t>Learning Objective</w:t>
      </w:r>
      <w:bookmarkEnd w:id="55"/>
    </w:p>
    <w:p w14:paraId="19888E39" w14:textId="77777777" w:rsidR="003A30F5" w:rsidRDefault="003A30F5" w:rsidP="003A30F5">
      <w:pPr>
        <w:pStyle w:val="Heading2separationline"/>
      </w:pPr>
    </w:p>
    <w:p w14:paraId="26C4EFC2" w14:textId="57C8D515" w:rsidR="003A30F5" w:rsidRPr="00FD3637" w:rsidRDefault="00543F96" w:rsidP="003A30F5">
      <w:pPr>
        <w:pStyle w:val="BodyText"/>
      </w:pPr>
      <w:r w:rsidRPr="00543F96">
        <w:t xml:space="preserve">To gain a </w:t>
      </w:r>
      <w:r w:rsidRPr="00543F96">
        <w:rPr>
          <w:b/>
        </w:rPr>
        <w:t xml:space="preserve">satisfactory </w:t>
      </w:r>
      <w:r w:rsidRPr="00543F96">
        <w:t>understanding of what reports are available and how they can be used to optimise Maintenance Management and guide investment plans.</w:t>
      </w:r>
    </w:p>
    <w:p w14:paraId="6C2EB127" w14:textId="77777777" w:rsidR="003A30F5" w:rsidRDefault="003A30F5" w:rsidP="003A30F5">
      <w:pPr>
        <w:pStyle w:val="Heading2"/>
      </w:pPr>
      <w:bookmarkStart w:id="56" w:name="_Toc449334285"/>
      <w:r>
        <w:t>Syllabus</w:t>
      </w:r>
      <w:bookmarkEnd w:id="56"/>
    </w:p>
    <w:p w14:paraId="564F108A" w14:textId="77777777" w:rsidR="003A30F5" w:rsidRPr="00FD3637" w:rsidRDefault="003A30F5" w:rsidP="003A30F5">
      <w:pPr>
        <w:pStyle w:val="Heading2separationline"/>
      </w:pPr>
    </w:p>
    <w:p w14:paraId="323A6336" w14:textId="1B375A8A" w:rsidR="003A30F5" w:rsidRDefault="003A30F5" w:rsidP="003A30F5">
      <w:pPr>
        <w:pStyle w:val="Heading3"/>
      </w:pPr>
      <w:bookmarkStart w:id="57" w:name="_Toc449334286"/>
      <w:r>
        <w:t xml:space="preserve">Lesson 1 – </w:t>
      </w:r>
      <w:bookmarkEnd w:id="57"/>
      <w:r w:rsidR="00543F96" w:rsidRPr="00543F96">
        <w:t>Reports</w:t>
      </w:r>
    </w:p>
    <w:p w14:paraId="03A944C8" w14:textId="4B8E0D70" w:rsidR="00543F96" w:rsidRPr="00543F96" w:rsidRDefault="00543F96" w:rsidP="00CD5F12">
      <w:pPr>
        <w:pStyle w:val="List1"/>
        <w:numPr>
          <w:ilvl w:val="0"/>
          <w:numId w:val="32"/>
        </w:numPr>
      </w:pPr>
      <w:r w:rsidRPr="00543F96">
        <w:t>Availability reports</w:t>
      </w:r>
      <w:r>
        <w:t>.</w:t>
      </w:r>
    </w:p>
    <w:p w14:paraId="0FC06036" w14:textId="23A65A2E" w:rsidR="00543F96" w:rsidRPr="00543F96" w:rsidRDefault="00543F96" w:rsidP="00CD5F12">
      <w:pPr>
        <w:pStyle w:val="List1"/>
        <w:numPr>
          <w:ilvl w:val="0"/>
          <w:numId w:val="32"/>
        </w:numPr>
      </w:pPr>
      <w:r w:rsidRPr="00543F96">
        <w:t>Down time reports</w:t>
      </w:r>
      <w:r>
        <w:t>.</w:t>
      </w:r>
    </w:p>
    <w:p w14:paraId="6237A9E4" w14:textId="3FDE5E0B" w:rsidR="00543F96" w:rsidRPr="00543F96" w:rsidRDefault="00543F96" w:rsidP="00CD5F12">
      <w:pPr>
        <w:pStyle w:val="List1"/>
        <w:numPr>
          <w:ilvl w:val="0"/>
          <w:numId w:val="32"/>
        </w:numPr>
      </w:pPr>
      <w:r w:rsidRPr="00543F96">
        <w:t>Breakdown analysis</w:t>
      </w:r>
      <w:r>
        <w:t>.</w:t>
      </w:r>
    </w:p>
    <w:p w14:paraId="0C7D8B77" w14:textId="50CAA2D6" w:rsidR="00543F96" w:rsidRPr="00543F96" w:rsidRDefault="00543F96" w:rsidP="00CD5F12">
      <w:pPr>
        <w:pStyle w:val="List1"/>
        <w:numPr>
          <w:ilvl w:val="0"/>
          <w:numId w:val="32"/>
        </w:numPr>
      </w:pPr>
      <w:r w:rsidRPr="00543F96">
        <w:t>Stores usage</w:t>
      </w:r>
      <w:r>
        <w:t>.</w:t>
      </w:r>
    </w:p>
    <w:p w14:paraId="475BFC78" w14:textId="08D5D997" w:rsidR="00543F96" w:rsidRPr="00543F96" w:rsidRDefault="00543F96" w:rsidP="00CD5F12">
      <w:pPr>
        <w:pStyle w:val="List1"/>
        <w:numPr>
          <w:ilvl w:val="0"/>
          <w:numId w:val="32"/>
        </w:numPr>
      </w:pPr>
      <w:r w:rsidRPr="00543F96">
        <w:t>Influence investment decision</w:t>
      </w:r>
      <w:r>
        <w:t>.</w:t>
      </w:r>
    </w:p>
    <w:p w14:paraId="2EF14FD3" w14:textId="0F093446" w:rsidR="00543F96" w:rsidRPr="00543F96" w:rsidRDefault="00543F96" w:rsidP="00CD5F12">
      <w:pPr>
        <w:pStyle w:val="List1"/>
        <w:numPr>
          <w:ilvl w:val="0"/>
          <w:numId w:val="32"/>
        </w:numPr>
      </w:pPr>
      <w:r w:rsidRPr="00543F96">
        <w:t>Influence future maintenance strategies</w:t>
      </w:r>
      <w:r>
        <w:t>.</w:t>
      </w:r>
    </w:p>
    <w:p w14:paraId="04FCE9BC" w14:textId="6F2720AB" w:rsidR="003A30F5" w:rsidRDefault="00543F96" w:rsidP="00CD5F12">
      <w:pPr>
        <w:pStyle w:val="List1"/>
        <w:numPr>
          <w:ilvl w:val="0"/>
          <w:numId w:val="32"/>
        </w:numPr>
      </w:pPr>
      <w:r w:rsidRPr="00543F96">
        <w:t>Asset history</w:t>
      </w:r>
      <w:r>
        <w:t>.</w:t>
      </w:r>
    </w:p>
    <w:p w14:paraId="759F7FF9" w14:textId="35EC45B6" w:rsidR="003A30F5" w:rsidRDefault="003A30F5" w:rsidP="003A30F5">
      <w:pPr>
        <w:pStyle w:val="Heading3"/>
      </w:pPr>
      <w:bookmarkStart w:id="58" w:name="_Toc449334287"/>
      <w:r>
        <w:t xml:space="preserve">Lesson 2 - </w:t>
      </w:r>
      <w:bookmarkEnd w:id="58"/>
      <w:r w:rsidR="00543F96" w:rsidRPr="00543F96">
        <w:t>Pitfalls</w:t>
      </w:r>
    </w:p>
    <w:p w14:paraId="6C300942" w14:textId="4B1D25A6" w:rsidR="00543F96" w:rsidRPr="00543F96" w:rsidRDefault="00543F96" w:rsidP="00CD5F12">
      <w:pPr>
        <w:pStyle w:val="List1"/>
        <w:numPr>
          <w:ilvl w:val="0"/>
          <w:numId w:val="33"/>
        </w:numPr>
      </w:pPr>
      <w:r w:rsidRPr="00543F96">
        <w:t>Difference between Data Overload and Useful Information</w:t>
      </w:r>
      <w:r>
        <w:t>.</w:t>
      </w:r>
    </w:p>
    <w:p w14:paraId="09E01D32" w14:textId="383A2FF1" w:rsidR="00543F96" w:rsidRPr="00543F96" w:rsidRDefault="00543F96" w:rsidP="00CD5F12">
      <w:pPr>
        <w:pStyle w:val="List1"/>
        <w:numPr>
          <w:ilvl w:val="0"/>
          <w:numId w:val="33"/>
        </w:numPr>
      </w:pPr>
      <w:r w:rsidRPr="00543F96">
        <w:t>Effective interpretation of information</w:t>
      </w:r>
      <w:r>
        <w:t>.</w:t>
      </w:r>
    </w:p>
    <w:p w14:paraId="75CCB026" w14:textId="2B4DF3D7" w:rsidR="00543F96" w:rsidRPr="00543F96" w:rsidRDefault="00543F96" w:rsidP="00CD5F12">
      <w:pPr>
        <w:pStyle w:val="List1"/>
        <w:numPr>
          <w:ilvl w:val="0"/>
          <w:numId w:val="33"/>
        </w:numPr>
      </w:pPr>
      <w:r w:rsidRPr="00543F96">
        <w:t>Decide who is to receive the reports and what they are going to do with the information</w:t>
      </w:r>
      <w:r>
        <w:t>.</w:t>
      </w:r>
    </w:p>
    <w:p w14:paraId="02FD79E2" w14:textId="689036ED" w:rsidR="003A30F5" w:rsidRDefault="00543F96" w:rsidP="00CD5F12">
      <w:pPr>
        <w:pStyle w:val="List1"/>
        <w:numPr>
          <w:ilvl w:val="0"/>
          <w:numId w:val="33"/>
        </w:numPr>
      </w:pPr>
      <w:r w:rsidRPr="00543F96">
        <w:t>The accuracy of the report is only as good as the information entered</w:t>
      </w:r>
      <w:r>
        <w:t>.</w:t>
      </w:r>
    </w:p>
    <w:p w14:paraId="5139817B" w14:textId="5003EB71" w:rsidR="003A30F5" w:rsidRDefault="003A30F5" w:rsidP="003A30F5">
      <w:pPr>
        <w:pStyle w:val="Heading3"/>
      </w:pPr>
      <w:bookmarkStart w:id="59" w:name="_Toc449334288"/>
      <w:r>
        <w:t xml:space="preserve">Lesson 3 – </w:t>
      </w:r>
      <w:bookmarkEnd w:id="59"/>
      <w:r w:rsidR="00D16A57">
        <w:t>Examples</w:t>
      </w:r>
    </w:p>
    <w:p w14:paraId="23EB4F96" w14:textId="2D958340" w:rsidR="00D16A57" w:rsidRPr="00D16A57" w:rsidRDefault="00D16A57" w:rsidP="00CD5F12">
      <w:pPr>
        <w:pStyle w:val="List1"/>
        <w:numPr>
          <w:ilvl w:val="0"/>
          <w:numId w:val="34"/>
        </w:numPr>
      </w:pPr>
      <w:r w:rsidRPr="00D16A57">
        <w:t>Reports</w:t>
      </w:r>
      <w:r>
        <w:t>.</w:t>
      </w:r>
    </w:p>
    <w:p w14:paraId="1558E551" w14:textId="5BD8E94B" w:rsidR="00D16A57" w:rsidRPr="00D16A57" w:rsidRDefault="00D16A57" w:rsidP="00CD5F12">
      <w:pPr>
        <w:pStyle w:val="List1"/>
        <w:numPr>
          <w:ilvl w:val="0"/>
          <w:numId w:val="34"/>
        </w:numPr>
      </w:pPr>
      <w:r w:rsidRPr="00D16A57">
        <w:t>Asset History</w:t>
      </w:r>
      <w:r>
        <w:t>.</w:t>
      </w:r>
    </w:p>
    <w:p w14:paraId="2629363C" w14:textId="2B7AC12F" w:rsidR="005871F3" w:rsidRDefault="00D16A57" w:rsidP="00CD5F12">
      <w:pPr>
        <w:pStyle w:val="List1"/>
        <w:numPr>
          <w:ilvl w:val="0"/>
          <w:numId w:val="34"/>
        </w:numPr>
      </w:pPr>
      <w:r w:rsidRPr="00D16A57">
        <w:t>Breakdown analysis</w:t>
      </w:r>
      <w:r>
        <w:t>.</w:t>
      </w:r>
    </w:p>
    <w:p w14:paraId="22C65AF7" w14:textId="77777777" w:rsidR="00D16A57" w:rsidRDefault="00D16A57">
      <w:pPr>
        <w:spacing w:after="200" w:line="276" w:lineRule="auto"/>
        <w:rPr>
          <w:rFonts w:asciiTheme="majorHAnsi" w:eastAsiaTheme="majorEastAsia" w:hAnsiTheme="majorHAnsi" w:cstheme="majorBidi"/>
          <w:b/>
          <w:bCs/>
          <w:caps/>
          <w:color w:val="00AFAA"/>
          <w:sz w:val="28"/>
          <w:szCs w:val="24"/>
        </w:rPr>
      </w:pPr>
      <w:bookmarkStart w:id="60" w:name="_Toc449334289"/>
      <w:r>
        <w:br w:type="page"/>
      </w:r>
    </w:p>
    <w:p w14:paraId="16127185" w14:textId="33B0DACB" w:rsidR="003A30F5" w:rsidRDefault="003A30F5" w:rsidP="003A30F5">
      <w:pPr>
        <w:pStyle w:val="Heading1"/>
      </w:pPr>
      <w:r>
        <w:lastRenderedPageBreak/>
        <w:t xml:space="preserve">MODULE 5 – </w:t>
      </w:r>
      <w:bookmarkEnd w:id="60"/>
      <w:r w:rsidR="00D16A57" w:rsidRPr="00D16A57">
        <w:rPr>
          <w:caps w:val="0"/>
        </w:rPr>
        <w:t>PRACTICAL DEMONSTRATION</w:t>
      </w:r>
    </w:p>
    <w:p w14:paraId="5C99A700" w14:textId="77777777" w:rsidR="003A30F5" w:rsidRDefault="003A30F5" w:rsidP="003A30F5">
      <w:pPr>
        <w:pStyle w:val="Heading1separatationline"/>
      </w:pPr>
    </w:p>
    <w:p w14:paraId="0DA880DF" w14:textId="77777777" w:rsidR="003A30F5" w:rsidRDefault="003A30F5" w:rsidP="003A30F5">
      <w:pPr>
        <w:pStyle w:val="Heading2"/>
      </w:pPr>
      <w:bookmarkStart w:id="61" w:name="_Toc449334290"/>
      <w:r>
        <w:t>Scope</w:t>
      </w:r>
      <w:bookmarkEnd w:id="61"/>
    </w:p>
    <w:p w14:paraId="1464A4A2" w14:textId="77777777" w:rsidR="003A30F5" w:rsidRDefault="003A30F5" w:rsidP="003A30F5">
      <w:pPr>
        <w:pStyle w:val="Heading2separationline"/>
      </w:pPr>
    </w:p>
    <w:p w14:paraId="740CA879" w14:textId="1137E40D" w:rsidR="003A30F5" w:rsidRPr="00D34F9C" w:rsidRDefault="000F23C5" w:rsidP="00CE5BF8">
      <w:pPr>
        <w:pStyle w:val="BodyText"/>
      </w:pPr>
      <w:r w:rsidRPr="000F23C5">
        <w:t>This module describes a practical demonstration of the maintenance system in use at the local organisation.</w:t>
      </w:r>
    </w:p>
    <w:p w14:paraId="24A8310E" w14:textId="77777777" w:rsidR="003A30F5" w:rsidRDefault="003A30F5" w:rsidP="003A30F5">
      <w:pPr>
        <w:pStyle w:val="Heading2"/>
      </w:pPr>
      <w:bookmarkStart w:id="62" w:name="_Toc449334291"/>
      <w:r>
        <w:t>Learning Objective</w:t>
      </w:r>
      <w:bookmarkEnd w:id="62"/>
    </w:p>
    <w:p w14:paraId="636EACBE" w14:textId="77777777" w:rsidR="003A30F5" w:rsidRDefault="003A30F5" w:rsidP="003A30F5">
      <w:pPr>
        <w:pStyle w:val="Heading2separationline"/>
      </w:pPr>
    </w:p>
    <w:p w14:paraId="27E5D9E1" w14:textId="7C23F96D" w:rsidR="003A30F5" w:rsidRPr="00FD3637" w:rsidRDefault="000F23C5" w:rsidP="003A30F5">
      <w:pPr>
        <w:pStyle w:val="BodyText"/>
      </w:pPr>
      <w:r w:rsidRPr="000F23C5">
        <w:t xml:space="preserve">To gain a </w:t>
      </w:r>
      <w:r w:rsidRPr="000F23C5">
        <w:rPr>
          <w:b/>
        </w:rPr>
        <w:t>satisfactory</w:t>
      </w:r>
      <w:r w:rsidRPr="000F23C5">
        <w:t xml:space="preserve"> understanding of the scope and principles of the maintenance management system in use.</w:t>
      </w:r>
    </w:p>
    <w:p w14:paraId="37E452F2" w14:textId="77777777" w:rsidR="003A30F5" w:rsidRDefault="003A30F5" w:rsidP="003A30F5">
      <w:pPr>
        <w:pStyle w:val="Heading2"/>
      </w:pPr>
      <w:bookmarkStart w:id="63" w:name="_Toc449334292"/>
      <w:r>
        <w:t>Syllabus</w:t>
      </w:r>
      <w:bookmarkEnd w:id="63"/>
    </w:p>
    <w:p w14:paraId="4D4EEF52" w14:textId="77777777" w:rsidR="003A30F5" w:rsidRPr="00FD3637" w:rsidRDefault="003A30F5" w:rsidP="003A30F5">
      <w:pPr>
        <w:pStyle w:val="Heading2separationline"/>
      </w:pPr>
    </w:p>
    <w:p w14:paraId="683FFBB9" w14:textId="09755016" w:rsidR="003A30F5" w:rsidRDefault="003A30F5" w:rsidP="003A30F5">
      <w:pPr>
        <w:pStyle w:val="Heading3"/>
      </w:pPr>
      <w:bookmarkStart w:id="64" w:name="_Toc449334293"/>
      <w:r>
        <w:t xml:space="preserve">Lesson 1 – </w:t>
      </w:r>
      <w:bookmarkEnd w:id="64"/>
      <w:r w:rsidR="000F23C5" w:rsidRPr="000F23C5">
        <w:t>Demonstration</w:t>
      </w:r>
    </w:p>
    <w:p w14:paraId="4DB2F22E" w14:textId="464334D8" w:rsidR="000F23C5" w:rsidRPr="000F23C5" w:rsidRDefault="000F23C5" w:rsidP="00CD5F12">
      <w:pPr>
        <w:pStyle w:val="List1"/>
        <w:numPr>
          <w:ilvl w:val="0"/>
          <w:numId w:val="35"/>
        </w:numPr>
      </w:pPr>
      <w:r w:rsidRPr="000F23C5">
        <w:t>Work orders</w:t>
      </w:r>
      <w:r>
        <w:t>.</w:t>
      </w:r>
    </w:p>
    <w:p w14:paraId="6501A3D4" w14:textId="1B4F0DA0" w:rsidR="000F23C5" w:rsidRPr="000F23C5" w:rsidRDefault="000F23C5" w:rsidP="00CD5F12">
      <w:pPr>
        <w:pStyle w:val="List1"/>
        <w:numPr>
          <w:ilvl w:val="0"/>
          <w:numId w:val="35"/>
        </w:numPr>
      </w:pPr>
      <w:r w:rsidRPr="000F23C5">
        <w:t>Planned work</w:t>
      </w:r>
      <w:r>
        <w:t>.</w:t>
      </w:r>
    </w:p>
    <w:p w14:paraId="0AF6E30C" w14:textId="42CA6DB8" w:rsidR="000F23C5" w:rsidRPr="000F23C5" w:rsidRDefault="000F23C5" w:rsidP="00CD5F12">
      <w:pPr>
        <w:pStyle w:val="List1"/>
        <w:numPr>
          <w:ilvl w:val="0"/>
          <w:numId w:val="35"/>
        </w:numPr>
      </w:pPr>
      <w:r w:rsidRPr="000F23C5">
        <w:t>Asset structures</w:t>
      </w:r>
      <w:r>
        <w:t>.</w:t>
      </w:r>
    </w:p>
    <w:p w14:paraId="3C70ED78" w14:textId="6AE00754" w:rsidR="000F23C5" w:rsidRPr="000F23C5" w:rsidRDefault="000F23C5" w:rsidP="00CD5F12">
      <w:pPr>
        <w:pStyle w:val="List1"/>
        <w:numPr>
          <w:ilvl w:val="0"/>
          <w:numId w:val="35"/>
        </w:numPr>
      </w:pPr>
      <w:r w:rsidRPr="000F23C5">
        <w:t>Bills of materials</w:t>
      </w:r>
      <w:r>
        <w:t>.</w:t>
      </w:r>
    </w:p>
    <w:p w14:paraId="5352F194" w14:textId="2F861967" w:rsidR="000F23C5" w:rsidRPr="000F23C5" w:rsidRDefault="000F23C5" w:rsidP="00CD5F12">
      <w:pPr>
        <w:pStyle w:val="List1"/>
        <w:numPr>
          <w:ilvl w:val="0"/>
          <w:numId w:val="35"/>
        </w:numPr>
      </w:pPr>
      <w:r w:rsidRPr="000F23C5">
        <w:t>Resource allocation</w:t>
      </w:r>
      <w:r>
        <w:t>.</w:t>
      </w:r>
    </w:p>
    <w:p w14:paraId="79A8C75D" w14:textId="46894FDF" w:rsidR="003A30F5" w:rsidRDefault="000F23C5" w:rsidP="00CD5F12">
      <w:pPr>
        <w:pStyle w:val="List1"/>
        <w:numPr>
          <w:ilvl w:val="0"/>
          <w:numId w:val="35"/>
        </w:numPr>
      </w:pPr>
      <w:r w:rsidRPr="000F23C5">
        <w:t>Search functions</w:t>
      </w:r>
      <w:r>
        <w:t>.</w:t>
      </w:r>
    </w:p>
    <w:p w14:paraId="058FB397" w14:textId="0AB4DDB1" w:rsidR="003A30F5" w:rsidRDefault="000F23C5" w:rsidP="000F23C5">
      <w:pPr>
        <w:pStyle w:val="Heading1"/>
      </w:pPr>
      <w:r>
        <w:t>ASSESSMENT</w:t>
      </w:r>
    </w:p>
    <w:p w14:paraId="1CC9F47B" w14:textId="77777777" w:rsidR="000F23C5" w:rsidRDefault="000F23C5" w:rsidP="000F23C5">
      <w:pPr>
        <w:pStyle w:val="Heading1separatationline"/>
      </w:pPr>
    </w:p>
    <w:p w14:paraId="57A97BF5" w14:textId="3AA52FB3" w:rsidR="000F23C5" w:rsidRPr="000F23C5" w:rsidRDefault="000F23C5" w:rsidP="000F23C5">
      <w:pPr>
        <w:pStyle w:val="BodyText"/>
      </w:pPr>
      <w:r w:rsidRPr="000F23C5">
        <w:t>Participants will be given a short written test on completion</w:t>
      </w:r>
      <w:r>
        <w:t xml:space="preserve"> of Module 5.</w:t>
      </w:r>
    </w:p>
    <w:sectPr w:rsidR="000F23C5" w:rsidRPr="000F23C5" w:rsidSect="0010151D">
      <w:headerReference w:type="default" r:id="rId18"/>
      <w:footerReference w:type="default" r:id="rId19"/>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Gerardine Delanoye" w:date="2017-07-27T15:47:00Z" w:initials="GD">
    <w:p w14:paraId="26504B9C" w14:textId="25FF6E6A" w:rsidR="001520C4" w:rsidRDefault="001520C4">
      <w:pPr>
        <w:pStyle w:val="CommentText"/>
      </w:pPr>
      <w:r>
        <w:rPr>
          <w:rStyle w:val="CommentReference"/>
        </w:rPr>
        <w:annotationRef/>
      </w:r>
      <w:r>
        <w:t>Can table be updated automatically?</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6504B9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57AC40" w14:textId="77777777" w:rsidR="002916BD" w:rsidRDefault="002916BD" w:rsidP="003274DB">
      <w:r>
        <w:separator/>
      </w:r>
    </w:p>
    <w:p w14:paraId="2C77F0B0" w14:textId="77777777" w:rsidR="002916BD" w:rsidRDefault="002916BD"/>
    <w:p w14:paraId="105956D3" w14:textId="77777777" w:rsidR="002916BD" w:rsidRDefault="002916BD"/>
    <w:p w14:paraId="4E6489AF" w14:textId="77777777" w:rsidR="002916BD" w:rsidRDefault="002916BD"/>
  </w:endnote>
  <w:endnote w:type="continuationSeparator" w:id="0">
    <w:p w14:paraId="43298130" w14:textId="77777777" w:rsidR="002916BD" w:rsidRDefault="002916BD" w:rsidP="003274DB">
      <w:r>
        <w:continuationSeparator/>
      </w:r>
    </w:p>
    <w:p w14:paraId="2A4DE2D0" w14:textId="77777777" w:rsidR="002916BD" w:rsidRDefault="002916BD"/>
    <w:p w14:paraId="0902FDEA" w14:textId="77777777" w:rsidR="002916BD" w:rsidRDefault="002916BD"/>
    <w:p w14:paraId="52D39DE6" w14:textId="77777777" w:rsidR="002916BD" w:rsidRDefault="002916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venir Book">
    <w:altName w:val="Corbel"/>
    <w:charset w:val="00"/>
    <w:family w:val="auto"/>
    <w:pitch w:val="variable"/>
    <w:sig w:usb0="00000001" w:usb1="5000204A" w:usb2="00000000" w:usb3="00000000" w:csb0="0000009B"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C6AA10" w14:textId="77777777" w:rsidR="00105104" w:rsidRPr="00AC24F4" w:rsidRDefault="00883AE3" w:rsidP="00105104">
    <w:pPr>
      <w:rPr>
        <w:rFonts w:ascii="Avenir Book" w:hAnsi="Avenir Book"/>
        <w:color w:val="808080" w:themeColor="background1" w:themeShade="80"/>
        <w:sz w:val="13"/>
        <w:szCs w:val="13"/>
      </w:rPr>
    </w:pPr>
    <w:r>
      <w:rPr>
        <w:noProof/>
        <w:lang w:val="en-IE" w:eastAsia="en-IE"/>
      </w:rPr>
      <mc:AlternateContent>
        <mc:Choice Requires="wps">
          <w:drawing>
            <wp:anchor distT="0" distB="0" distL="114300" distR="114300" simplePos="0" relativeHeight="251669504" behindDoc="0" locked="0" layoutInCell="1" allowOverlap="1" wp14:anchorId="7070DFF2" wp14:editId="354C33F0">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41246049"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r w:rsidR="00105104" w:rsidRPr="00AC24F4">
      <w:rPr>
        <w:rFonts w:ascii="Avenir Book" w:hAnsi="Avenir Book"/>
        <w:color w:val="808080" w:themeColor="background1" w:themeShade="80"/>
        <w:sz w:val="13"/>
        <w:szCs w:val="13"/>
      </w:rPr>
      <w:t>10, rue des Gaudines – 78100 Saint Germaine en Laye, France</w:t>
    </w:r>
  </w:p>
  <w:p w14:paraId="2C76EEEC" w14:textId="1370FD08" w:rsidR="00105104" w:rsidRPr="00AC24F4" w:rsidRDefault="00105104" w:rsidP="00105104">
    <w:pPr>
      <w:spacing w:after="40"/>
      <w:rPr>
        <w:rFonts w:ascii="Avenir Book" w:hAnsi="Avenir Book"/>
        <w:color w:val="808080" w:themeColor="background1" w:themeShade="80"/>
        <w:sz w:val="14"/>
        <w:szCs w:val="14"/>
      </w:rPr>
    </w:pPr>
    <w:r w:rsidRPr="00AC24F4">
      <w:rPr>
        <w:rFonts w:ascii="Avenir Book" w:hAnsi="Avenir Book"/>
        <w:color w:val="808080" w:themeColor="background1" w:themeShade="80"/>
        <w:sz w:val="13"/>
        <w:szCs w:val="13"/>
      </w:rPr>
      <w:t>Tél. +33(0)1 34 51 70 01 – Fa</w:t>
    </w:r>
    <w:r w:rsidR="00196949">
      <w:rPr>
        <w:rFonts w:ascii="Avenir Book" w:hAnsi="Avenir Book"/>
        <w:color w:val="808080" w:themeColor="background1" w:themeShade="80"/>
        <w:sz w:val="13"/>
        <w:szCs w:val="13"/>
      </w:rPr>
      <w:t>x +33 (0)1 34 51 82 05 – academy</w:t>
    </w:r>
    <w:r w:rsidRPr="00AC24F4">
      <w:rPr>
        <w:rFonts w:ascii="Avenir Book" w:hAnsi="Avenir Book"/>
        <w:color w:val="808080" w:themeColor="background1" w:themeShade="80"/>
        <w:sz w:val="13"/>
        <w:szCs w:val="13"/>
      </w:rPr>
      <w:t>@iala-aism.org</w:t>
    </w:r>
  </w:p>
  <w:p w14:paraId="69B895AB" w14:textId="77777777" w:rsidR="00105104" w:rsidRPr="00DE397B" w:rsidRDefault="00105104" w:rsidP="00105104">
    <w:pPr>
      <w:spacing w:after="40"/>
      <w:rPr>
        <w:rFonts w:ascii="Avenir Book" w:hAnsi="Avenir Book"/>
        <w:b/>
        <w:color w:val="00558C"/>
        <w:sz w:val="14"/>
        <w:szCs w:val="14"/>
      </w:rPr>
    </w:pPr>
    <w:r w:rsidRPr="00DE397B">
      <w:rPr>
        <w:rFonts w:ascii="Avenir Book" w:hAnsi="Avenir Book"/>
        <w:b/>
        <w:color w:val="00558C"/>
        <w:sz w:val="14"/>
        <w:szCs w:val="14"/>
      </w:rPr>
      <w:t>www.iala-aism.org</w:t>
    </w:r>
  </w:p>
  <w:p w14:paraId="6952BB54" w14:textId="77777777" w:rsidR="00105104" w:rsidRPr="00DE397B" w:rsidRDefault="00105104" w:rsidP="00105104">
    <w:pPr>
      <w:rPr>
        <w:rFonts w:ascii="Avenir Next Condensed" w:hAnsi="Avenir Next Condensed"/>
        <w:iCs/>
        <w:color w:val="00558C"/>
        <w:sz w:val="14"/>
        <w:szCs w:val="14"/>
      </w:rPr>
    </w:pPr>
    <w:r w:rsidRPr="00DE397B">
      <w:rPr>
        <w:rFonts w:ascii="Avenir Next Condensed" w:hAnsi="Avenir Next Condensed"/>
        <w:iCs/>
        <w:color w:val="00558C"/>
        <w:sz w:val="14"/>
        <w:szCs w:val="14"/>
      </w:rPr>
      <w:t>International Association of Marine Aids to Navigation and Lighthouse Authorities</w:t>
    </w:r>
  </w:p>
  <w:p w14:paraId="348B5DC1" w14:textId="25E9692C" w:rsidR="00883AE3" w:rsidRPr="00ED2A8D" w:rsidRDefault="00105104" w:rsidP="00105104">
    <w:pPr>
      <w:pStyle w:val="Footer"/>
    </w:pPr>
    <w:r w:rsidRPr="00DE397B">
      <w:rPr>
        <w:rFonts w:ascii="Avenir Next Condensed" w:hAnsi="Avenir Next Condensed"/>
        <w:iCs/>
        <w:color w:val="00558C"/>
        <w:sz w:val="14"/>
        <w:szCs w:val="14"/>
      </w:rPr>
      <w:t>Association Internationale de Signalisation Maritime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F20BF5" w14:textId="77777777" w:rsidR="00883AE3" w:rsidRPr="003028AF" w:rsidRDefault="00883AE3" w:rsidP="003028AF">
    <w:pPr>
      <w:pStyle w:val="Footer"/>
      <w:rPr>
        <w:sz w:val="15"/>
        <w:szCs w:val="15"/>
      </w:rPr>
    </w:pPr>
  </w:p>
  <w:p w14:paraId="7CC1A0EC" w14:textId="77777777" w:rsidR="00883AE3" w:rsidRDefault="00883AE3" w:rsidP="00AB4A21">
    <w:pPr>
      <w:pStyle w:val="Footerportrait"/>
    </w:pPr>
  </w:p>
  <w:p w14:paraId="2B4785A8" w14:textId="77777777" w:rsidR="00883AE3" w:rsidRPr="00D81F4C" w:rsidRDefault="002916BD" w:rsidP="00AB4A21">
    <w:pPr>
      <w:pStyle w:val="Footerportrait"/>
      <w:rPr>
        <w:b w:val="0"/>
      </w:rPr>
    </w:pPr>
    <w:r>
      <w:fldChar w:fldCharType="begin"/>
    </w:r>
    <w:r>
      <w:instrText xml:space="preserve"> STYLEREF "Document type" \* MERGEFORMAT </w:instrText>
    </w:r>
    <w:r>
      <w:fldChar w:fldCharType="separate"/>
    </w:r>
    <w:r w:rsidR="0097297E" w:rsidRPr="0097297E">
      <w:rPr>
        <w:b w:val="0"/>
        <w:bCs/>
      </w:rPr>
      <w:t>IALA Model Course</w:t>
    </w:r>
    <w:r>
      <w:rPr>
        <w:b w:val="0"/>
        <w:bCs/>
      </w:rPr>
      <w:fldChar w:fldCharType="end"/>
    </w:r>
    <w:r w:rsidR="00883AE3">
      <w:t xml:space="preserve"> </w:t>
    </w:r>
    <w:r w:rsidR="00153769" w:rsidRPr="00D81F4C">
      <w:rPr>
        <w:b w:val="0"/>
      </w:rPr>
      <w:fldChar w:fldCharType="begin"/>
    </w:r>
    <w:r w:rsidR="00153769" w:rsidRPr="00D81F4C">
      <w:rPr>
        <w:b w:val="0"/>
      </w:rPr>
      <w:instrText xml:space="preserve"> STYLEREF "Document number" \* MERGEFORMAT </w:instrText>
    </w:r>
    <w:r w:rsidR="00153769" w:rsidRPr="00D81F4C">
      <w:rPr>
        <w:b w:val="0"/>
      </w:rPr>
      <w:fldChar w:fldCharType="separate"/>
    </w:r>
    <w:r w:rsidR="0097297E">
      <w:rPr>
        <w:b w:val="0"/>
      </w:rPr>
      <w:t>L2.11.7</w:t>
    </w:r>
    <w:r w:rsidR="00153769" w:rsidRPr="00D81F4C">
      <w:rPr>
        <w:b w:val="0"/>
      </w:rPr>
      <w:fldChar w:fldCharType="end"/>
    </w:r>
    <w:r w:rsidR="00883AE3" w:rsidRPr="00D81F4C">
      <w:rPr>
        <w:b w:val="0"/>
      </w:rPr>
      <w:t xml:space="preserve"> – </w:t>
    </w:r>
    <w:r w:rsidR="00153769" w:rsidRPr="00D81F4C">
      <w:rPr>
        <w:b w:val="0"/>
      </w:rPr>
      <w:fldChar w:fldCharType="begin"/>
    </w:r>
    <w:r w:rsidR="00153769" w:rsidRPr="00D81F4C">
      <w:rPr>
        <w:b w:val="0"/>
      </w:rPr>
      <w:instrText xml:space="preserve"> STYLEREF "Document name" \* MERGEFORMAT </w:instrText>
    </w:r>
    <w:r w:rsidR="00153769" w:rsidRPr="00D81F4C">
      <w:rPr>
        <w:b w:val="0"/>
      </w:rPr>
      <w:fldChar w:fldCharType="separate"/>
    </w:r>
    <w:r w:rsidR="0097297E">
      <w:rPr>
        <w:b w:val="0"/>
      </w:rPr>
      <w:t>Level 2 - Maintenance Planning &amp; Records</w:t>
    </w:r>
    <w:r w:rsidR="00153769" w:rsidRPr="00D81F4C">
      <w:rPr>
        <w:b w:val="0"/>
      </w:rPr>
      <w:fldChar w:fldCharType="end"/>
    </w:r>
    <w:r w:rsidR="00883AE3" w:rsidRPr="00D81F4C">
      <w:rPr>
        <w:b w:val="0"/>
      </w:rPr>
      <w:tab/>
    </w:r>
  </w:p>
  <w:p w14:paraId="71DF44B0" w14:textId="77777777" w:rsidR="00883AE3" w:rsidRPr="00D81F4C" w:rsidRDefault="00883AE3" w:rsidP="003028AF">
    <w:pPr>
      <w:pStyle w:val="Footer"/>
      <w:framePr w:wrap="none" w:vAnchor="text" w:hAnchor="page" w:x="10882" w:y="1"/>
      <w:rPr>
        <w:rStyle w:val="PageNumber"/>
        <w:color w:val="00558C"/>
        <w:szCs w:val="15"/>
      </w:rPr>
    </w:pPr>
    <w:r w:rsidRPr="00D81F4C">
      <w:rPr>
        <w:rStyle w:val="PageNumber"/>
        <w:color w:val="00558C"/>
        <w:szCs w:val="15"/>
      </w:rPr>
      <w:t xml:space="preserve">P </w:t>
    </w:r>
    <w:r w:rsidRPr="00D81F4C">
      <w:rPr>
        <w:rStyle w:val="PageNumber"/>
        <w:color w:val="00558C"/>
        <w:szCs w:val="15"/>
      </w:rPr>
      <w:fldChar w:fldCharType="begin"/>
    </w:r>
    <w:r w:rsidRPr="00D81F4C">
      <w:rPr>
        <w:rStyle w:val="PageNumber"/>
        <w:color w:val="00558C"/>
        <w:szCs w:val="15"/>
      </w:rPr>
      <w:instrText xml:space="preserve">PAGE  </w:instrText>
    </w:r>
    <w:r w:rsidRPr="00D81F4C">
      <w:rPr>
        <w:rStyle w:val="PageNumber"/>
        <w:color w:val="00558C"/>
        <w:szCs w:val="15"/>
      </w:rPr>
      <w:fldChar w:fldCharType="separate"/>
    </w:r>
    <w:r w:rsidR="0097297E">
      <w:rPr>
        <w:rStyle w:val="PageNumber"/>
        <w:noProof/>
        <w:color w:val="00558C"/>
        <w:szCs w:val="15"/>
      </w:rPr>
      <w:t>4</w:t>
    </w:r>
    <w:r w:rsidRPr="00D81F4C">
      <w:rPr>
        <w:rStyle w:val="PageNumber"/>
        <w:color w:val="00558C"/>
        <w:szCs w:val="15"/>
      </w:rPr>
      <w:fldChar w:fldCharType="end"/>
    </w:r>
  </w:p>
  <w:p w14:paraId="1D5AF8CB" w14:textId="77777777" w:rsidR="00883AE3" w:rsidRPr="003028AF" w:rsidRDefault="00883AE3" w:rsidP="00292085">
    <w:pPr>
      <w:pStyle w:val="Footereditionno"/>
      <w:tabs>
        <w:tab w:val="clear" w:pos="10206"/>
        <w:tab w:val="right" w:pos="10205"/>
      </w:tabs>
      <w:rPr>
        <w:szCs w:val="15"/>
      </w:rPr>
    </w:pPr>
    <w:r w:rsidRPr="00D81F4C">
      <w:rPr>
        <w:b w:val="0"/>
        <w:szCs w:val="15"/>
      </w:rPr>
      <w:fldChar w:fldCharType="begin"/>
    </w:r>
    <w:r w:rsidRPr="00D81F4C">
      <w:rPr>
        <w:b w:val="0"/>
        <w:szCs w:val="15"/>
      </w:rPr>
      <w:instrText xml:space="preserve"> STYLEREF "Edition number" \* MERGEFORMAT </w:instrText>
    </w:r>
    <w:r w:rsidRPr="00D81F4C">
      <w:rPr>
        <w:b w:val="0"/>
        <w:szCs w:val="15"/>
      </w:rPr>
      <w:fldChar w:fldCharType="separate"/>
    </w:r>
    <w:r w:rsidR="0097297E" w:rsidRPr="0097297E">
      <w:rPr>
        <w:b w:val="0"/>
        <w:bCs/>
        <w:noProof/>
        <w:szCs w:val="15"/>
        <w:lang w:val="en-US"/>
      </w:rPr>
      <w:t>Edition 1.0</w:t>
    </w:r>
    <w:r w:rsidRPr="00D81F4C">
      <w:rPr>
        <w:b w:val="0"/>
        <w:szCs w:val="15"/>
      </w:rPr>
      <w:fldChar w:fldCharType="end"/>
    </w:r>
    <w:r w:rsidRPr="00D81F4C">
      <w:rPr>
        <w:b w:val="0"/>
        <w:szCs w:val="15"/>
      </w:rPr>
      <w:t xml:space="preserve">  </w:t>
    </w:r>
    <w:r w:rsidRPr="00D81F4C">
      <w:rPr>
        <w:b w:val="0"/>
        <w:szCs w:val="15"/>
      </w:rPr>
      <w:fldChar w:fldCharType="begin"/>
    </w:r>
    <w:r w:rsidRPr="00D81F4C">
      <w:rPr>
        <w:b w:val="0"/>
        <w:szCs w:val="15"/>
      </w:rPr>
      <w:instrText xml:space="preserve"> STYLEREF "Document date" \* MERGEFORMAT </w:instrText>
    </w:r>
    <w:r w:rsidRPr="00D81F4C">
      <w:rPr>
        <w:b w:val="0"/>
        <w:szCs w:val="15"/>
      </w:rPr>
      <w:fldChar w:fldCharType="separate"/>
    </w:r>
    <w:r w:rsidR="0097297E" w:rsidRPr="0097297E">
      <w:rPr>
        <w:b w:val="0"/>
        <w:bCs/>
        <w:noProof/>
        <w:szCs w:val="15"/>
        <w:lang w:val="en-US"/>
      </w:rPr>
      <w:t>December 2013</w:t>
    </w:r>
    <w:r w:rsidRPr="00D81F4C">
      <w:rPr>
        <w:b w:val="0"/>
        <w:szCs w:val="15"/>
      </w:rPr>
      <w:fldChar w:fldCharType="end"/>
    </w:r>
    <w:r w:rsidRPr="003028AF">
      <w:rPr>
        <w:szCs w:val="15"/>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24475A" w14:textId="77777777" w:rsidR="00883AE3" w:rsidRPr="002C5134" w:rsidRDefault="00883AE3" w:rsidP="002C5134">
    <w:pPr>
      <w:pStyle w:val="Footer"/>
      <w:rPr>
        <w:sz w:val="15"/>
        <w:szCs w:val="15"/>
      </w:rPr>
    </w:pPr>
  </w:p>
  <w:p w14:paraId="06D21433" w14:textId="77777777" w:rsidR="00883AE3" w:rsidRDefault="00883AE3" w:rsidP="00D2697A">
    <w:pPr>
      <w:pStyle w:val="Footerlandscape"/>
    </w:pPr>
  </w:p>
  <w:p w14:paraId="445DAD76" w14:textId="77777777" w:rsidR="00883AE3" w:rsidRPr="00D81F4C" w:rsidRDefault="00153769" w:rsidP="00D2697A">
    <w:pPr>
      <w:pStyle w:val="Footerlandscape"/>
      <w:rPr>
        <w:rStyle w:val="PageNumber"/>
        <w:b w:val="0"/>
        <w:szCs w:val="15"/>
      </w:rPr>
    </w:pPr>
    <w:r w:rsidRPr="00D81F4C">
      <w:rPr>
        <w:b w:val="0"/>
      </w:rPr>
      <w:fldChar w:fldCharType="begin"/>
    </w:r>
    <w:r w:rsidRPr="00D81F4C">
      <w:rPr>
        <w:b w:val="0"/>
      </w:rPr>
      <w:instrText xml:space="preserve"> STYLEREF "Document type" \* MERGEFORMAT </w:instrText>
    </w:r>
    <w:r w:rsidRPr="00D81F4C">
      <w:rPr>
        <w:b w:val="0"/>
      </w:rPr>
      <w:fldChar w:fldCharType="separate"/>
    </w:r>
    <w:r w:rsidR="0097297E" w:rsidRPr="0097297E">
      <w:rPr>
        <w:b w:val="0"/>
        <w:bCs/>
        <w:noProof/>
      </w:rPr>
      <w:t>IALA Model Course</w:t>
    </w:r>
    <w:r w:rsidRPr="00D81F4C">
      <w:rPr>
        <w:b w:val="0"/>
        <w:bCs/>
        <w:noProof/>
      </w:rPr>
      <w:fldChar w:fldCharType="end"/>
    </w:r>
    <w:r w:rsidR="00883AE3" w:rsidRPr="00D81F4C">
      <w:rPr>
        <w:b w:val="0"/>
      </w:rPr>
      <w:t xml:space="preserve"> </w:t>
    </w:r>
    <w:r w:rsidRPr="00D81F4C">
      <w:rPr>
        <w:b w:val="0"/>
      </w:rPr>
      <w:fldChar w:fldCharType="begin"/>
    </w:r>
    <w:r w:rsidRPr="00D81F4C">
      <w:rPr>
        <w:b w:val="0"/>
      </w:rPr>
      <w:instrText xml:space="preserve"> STYLEREF "Document number" \* MERGEFORMAT </w:instrText>
    </w:r>
    <w:r w:rsidRPr="00D81F4C">
      <w:rPr>
        <w:b w:val="0"/>
      </w:rPr>
      <w:fldChar w:fldCharType="separate"/>
    </w:r>
    <w:r w:rsidR="0097297E">
      <w:rPr>
        <w:b w:val="0"/>
        <w:noProof/>
      </w:rPr>
      <w:t>L2.11.7</w:t>
    </w:r>
    <w:r w:rsidRPr="00D81F4C">
      <w:rPr>
        <w:b w:val="0"/>
        <w:noProof/>
      </w:rPr>
      <w:fldChar w:fldCharType="end"/>
    </w:r>
    <w:r w:rsidR="00883AE3" w:rsidRPr="00D81F4C">
      <w:rPr>
        <w:b w:val="0"/>
      </w:rPr>
      <w:t xml:space="preserve"> – </w:t>
    </w:r>
    <w:r w:rsidRPr="00D81F4C">
      <w:rPr>
        <w:b w:val="0"/>
      </w:rPr>
      <w:fldChar w:fldCharType="begin"/>
    </w:r>
    <w:r w:rsidRPr="00D81F4C">
      <w:rPr>
        <w:b w:val="0"/>
      </w:rPr>
      <w:instrText xml:space="preserve"> STYLEREF "Document name" \* MERGEFORMAT </w:instrText>
    </w:r>
    <w:r w:rsidRPr="00D81F4C">
      <w:rPr>
        <w:b w:val="0"/>
      </w:rPr>
      <w:fldChar w:fldCharType="separate"/>
    </w:r>
    <w:r w:rsidR="0097297E">
      <w:rPr>
        <w:b w:val="0"/>
        <w:noProof/>
      </w:rPr>
      <w:t>Level 2 - Maintenance Planning &amp; Records</w:t>
    </w:r>
    <w:r w:rsidRPr="00D81F4C">
      <w:rPr>
        <w:b w:val="0"/>
        <w:noProof/>
      </w:rPr>
      <w:fldChar w:fldCharType="end"/>
    </w:r>
  </w:p>
  <w:p w14:paraId="58D465E7" w14:textId="77777777" w:rsidR="00883AE3" w:rsidRPr="00480D65" w:rsidRDefault="00153769" w:rsidP="00D2697A">
    <w:pPr>
      <w:pStyle w:val="Footerlandscape"/>
    </w:pPr>
    <w:r w:rsidRPr="00D81F4C">
      <w:rPr>
        <w:b w:val="0"/>
      </w:rPr>
      <w:fldChar w:fldCharType="begin"/>
    </w:r>
    <w:r w:rsidRPr="00D81F4C">
      <w:rPr>
        <w:b w:val="0"/>
      </w:rPr>
      <w:instrText xml:space="preserve"> STYLEREF "Edition number" \* MERGEFORMAT </w:instrText>
    </w:r>
    <w:r w:rsidRPr="00D81F4C">
      <w:rPr>
        <w:b w:val="0"/>
      </w:rPr>
      <w:fldChar w:fldCharType="separate"/>
    </w:r>
    <w:r w:rsidR="0097297E" w:rsidRPr="0097297E">
      <w:rPr>
        <w:b w:val="0"/>
        <w:bCs/>
        <w:noProof/>
      </w:rPr>
      <w:t>Edition 1.0</w:t>
    </w:r>
    <w:r w:rsidRPr="00D81F4C">
      <w:rPr>
        <w:b w:val="0"/>
        <w:bCs/>
        <w:noProof/>
      </w:rPr>
      <w:fldChar w:fldCharType="end"/>
    </w:r>
    <w:r w:rsidR="00883AE3" w:rsidRPr="00D81F4C">
      <w:rPr>
        <w:b w:val="0"/>
      </w:rPr>
      <w:t xml:space="preserve">  </w:t>
    </w:r>
    <w:r w:rsidRPr="00D81F4C">
      <w:rPr>
        <w:b w:val="0"/>
      </w:rPr>
      <w:fldChar w:fldCharType="begin"/>
    </w:r>
    <w:r w:rsidRPr="00D81F4C">
      <w:rPr>
        <w:b w:val="0"/>
      </w:rPr>
      <w:instrText xml:space="preserve"> STYLEREF "Document date" \* MERGEFORMAT </w:instrText>
    </w:r>
    <w:r w:rsidRPr="00D81F4C">
      <w:rPr>
        <w:b w:val="0"/>
      </w:rPr>
      <w:fldChar w:fldCharType="separate"/>
    </w:r>
    <w:r w:rsidR="0097297E" w:rsidRPr="0097297E">
      <w:rPr>
        <w:b w:val="0"/>
        <w:bCs/>
        <w:noProof/>
      </w:rPr>
      <w:t>December 2013</w:t>
    </w:r>
    <w:r w:rsidRPr="00D81F4C">
      <w:rPr>
        <w:b w:val="0"/>
        <w:bCs/>
        <w:noProof/>
      </w:rPr>
      <w:fldChar w:fldCharType="end"/>
    </w:r>
    <w:r w:rsidR="00883AE3" w:rsidRPr="00C907DF">
      <w:tab/>
    </w:r>
    <w:r w:rsidR="00883AE3" w:rsidRPr="002C5134">
      <w:t xml:space="preserve">P </w:t>
    </w:r>
    <w:r w:rsidR="00883AE3" w:rsidRPr="002C5134">
      <w:fldChar w:fldCharType="begin"/>
    </w:r>
    <w:r w:rsidR="00883AE3" w:rsidRPr="002C5134">
      <w:instrText xml:space="preserve">PAGE  </w:instrText>
    </w:r>
    <w:r w:rsidR="00883AE3" w:rsidRPr="002C5134">
      <w:fldChar w:fldCharType="separate"/>
    </w:r>
    <w:r w:rsidR="0097297E">
      <w:rPr>
        <w:noProof/>
      </w:rPr>
      <w:t>11</w:t>
    </w:r>
    <w:r w:rsidR="00883AE3" w:rsidRPr="002C5134">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7DF914" w14:textId="77777777" w:rsidR="002916BD" w:rsidRDefault="002916BD">
      <w:r>
        <w:separator/>
      </w:r>
    </w:p>
    <w:p w14:paraId="57C93B5F" w14:textId="77777777" w:rsidR="002916BD" w:rsidRDefault="002916BD"/>
  </w:footnote>
  <w:footnote w:type="continuationSeparator" w:id="0">
    <w:p w14:paraId="7DEE6667" w14:textId="77777777" w:rsidR="002916BD" w:rsidRDefault="002916BD" w:rsidP="003274DB">
      <w:r>
        <w:continuationSeparator/>
      </w:r>
    </w:p>
    <w:p w14:paraId="3DDB8770" w14:textId="77777777" w:rsidR="002916BD" w:rsidRDefault="002916BD"/>
    <w:p w14:paraId="29E79DA5" w14:textId="77777777" w:rsidR="002916BD" w:rsidRDefault="002916BD"/>
    <w:p w14:paraId="35978122" w14:textId="77777777" w:rsidR="002916BD" w:rsidRDefault="002916B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FDE6A6" w14:textId="7EC31986" w:rsidR="00883AE3" w:rsidRPr="00ED2A8D" w:rsidRDefault="00883AE3" w:rsidP="0097297E">
    <w:pPr>
      <w:pStyle w:val="Header"/>
      <w:jc w:val="right"/>
    </w:pPr>
    <w:r w:rsidRPr="00442889">
      <w:rPr>
        <w:noProof/>
        <w:lang w:val="en-IE" w:eastAsia="en-IE"/>
      </w:rPr>
      <w:drawing>
        <wp:anchor distT="0" distB="0" distL="114300" distR="114300" simplePos="0" relativeHeight="251657214" behindDoc="1" locked="0" layoutInCell="1" allowOverlap="1" wp14:anchorId="3B89177E" wp14:editId="15570322">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97297E">
      <w:t>ENG7-10.8.4</w:t>
    </w:r>
  </w:p>
  <w:p w14:paraId="19862EF8" w14:textId="77777777" w:rsidR="00883AE3" w:rsidRPr="00ED2A8D" w:rsidRDefault="00883AE3" w:rsidP="008747E0">
    <w:pPr>
      <w:pStyle w:val="Header"/>
    </w:pPr>
  </w:p>
  <w:p w14:paraId="4BC4B091" w14:textId="77777777" w:rsidR="00883AE3" w:rsidRDefault="00883AE3" w:rsidP="008747E0">
    <w:pPr>
      <w:pStyle w:val="Header"/>
    </w:pPr>
  </w:p>
  <w:p w14:paraId="53B687A9" w14:textId="77777777" w:rsidR="00883AE3" w:rsidRDefault="00883AE3" w:rsidP="008747E0">
    <w:pPr>
      <w:pStyle w:val="Header"/>
    </w:pPr>
  </w:p>
  <w:p w14:paraId="1C7F4832" w14:textId="77777777" w:rsidR="00883AE3" w:rsidRDefault="00883AE3" w:rsidP="008747E0">
    <w:pPr>
      <w:pStyle w:val="Header"/>
    </w:pPr>
  </w:p>
  <w:p w14:paraId="5A016BEC" w14:textId="77777777" w:rsidR="00883AE3" w:rsidRDefault="00883AE3" w:rsidP="008747E0">
    <w:pPr>
      <w:pStyle w:val="Header"/>
    </w:pPr>
  </w:p>
  <w:p w14:paraId="03961AB3" w14:textId="77777777" w:rsidR="00883AE3" w:rsidRDefault="00883AE3" w:rsidP="008747E0">
    <w:pPr>
      <w:pStyle w:val="Header"/>
    </w:pPr>
    <w:r>
      <w:rPr>
        <w:noProof/>
        <w:lang w:val="en-IE" w:eastAsia="en-IE"/>
      </w:rPr>
      <w:drawing>
        <wp:anchor distT="0" distB="0" distL="114300" distR="114300" simplePos="0" relativeHeight="251656189" behindDoc="1" locked="0" layoutInCell="1" allowOverlap="1" wp14:anchorId="461FF855" wp14:editId="09B52CF6">
          <wp:simplePos x="0" y="0"/>
          <wp:positionH relativeFrom="page">
            <wp:posOffset>51435</wp:posOffset>
          </wp:positionH>
          <wp:positionV relativeFrom="page">
            <wp:posOffset>1409913</wp:posOffset>
          </wp:positionV>
          <wp:extent cx="7504430" cy="2339975"/>
          <wp:effectExtent l="0" t="0" r="0" b="0"/>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04430" cy="2339975"/>
                  </a:xfrm>
                  <a:prstGeom prst="rect">
                    <a:avLst/>
                  </a:prstGeom>
                </pic:spPr>
              </pic:pic>
            </a:graphicData>
          </a:graphic>
          <wp14:sizeRelH relativeFrom="margin">
            <wp14:pctWidth>0</wp14:pctWidth>
          </wp14:sizeRelH>
          <wp14:sizeRelV relativeFrom="margin">
            <wp14:pctHeight>0</wp14:pctHeight>
          </wp14:sizeRelV>
        </wp:anchor>
      </w:drawing>
    </w:r>
  </w:p>
  <w:p w14:paraId="308AEFF6" w14:textId="77777777" w:rsidR="00883AE3" w:rsidRPr="00ED2A8D" w:rsidRDefault="00883AE3" w:rsidP="008747E0">
    <w:pPr>
      <w:pStyle w:val="Header"/>
    </w:pPr>
  </w:p>
  <w:p w14:paraId="5D248D47" w14:textId="77777777" w:rsidR="00883AE3" w:rsidRPr="00ED2A8D" w:rsidRDefault="00883AE3" w:rsidP="001349DB">
    <w:pPr>
      <w:pStyle w:val="Header"/>
      <w:spacing w:line="3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F5F536" w14:textId="77777777" w:rsidR="00883AE3" w:rsidRPr="00ED2A8D" w:rsidRDefault="00883AE3" w:rsidP="008747E0">
    <w:pPr>
      <w:pStyle w:val="Header"/>
    </w:pPr>
    <w:r>
      <w:rPr>
        <w:noProof/>
        <w:lang w:val="en-IE" w:eastAsia="en-IE"/>
      </w:rPr>
      <w:drawing>
        <wp:anchor distT="0" distB="0" distL="114300" distR="114300" simplePos="0" relativeHeight="251658752" behindDoc="1" locked="0" layoutInCell="1" allowOverlap="1" wp14:anchorId="1FEA452C" wp14:editId="796C61ED">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ACCDBD4" w14:textId="77777777" w:rsidR="00883AE3" w:rsidRPr="00ED2A8D" w:rsidRDefault="00883AE3" w:rsidP="008747E0">
    <w:pPr>
      <w:pStyle w:val="Header"/>
    </w:pPr>
  </w:p>
  <w:p w14:paraId="001A2B3D" w14:textId="77777777" w:rsidR="00883AE3" w:rsidRDefault="00883AE3" w:rsidP="008747E0">
    <w:pPr>
      <w:pStyle w:val="Header"/>
    </w:pPr>
  </w:p>
  <w:p w14:paraId="06F960C3" w14:textId="77777777" w:rsidR="00883AE3" w:rsidRDefault="00883AE3" w:rsidP="008747E0">
    <w:pPr>
      <w:pStyle w:val="Header"/>
    </w:pPr>
  </w:p>
  <w:p w14:paraId="2801C2A7" w14:textId="77777777" w:rsidR="00883AE3" w:rsidRDefault="00883AE3" w:rsidP="008747E0">
    <w:pPr>
      <w:pStyle w:val="Header"/>
    </w:pPr>
  </w:p>
  <w:p w14:paraId="66955028" w14:textId="77777777" w:rsidR="00883AE3" w:rsidRPr="00441393" w:rsidRDefault="00883AE3" w:rsidP="00441393">
    <w:pPr>
      <w:pStyle w:val="Contents"/>
    </w:pPr>
    <w:r>
      <w:t>DOCUMENT REVISION</w:t>
    </w:r>
  </w:p>
  <w:p w14:paraId="0930F4C6" w14:textId="77777777" w:rsidR="00883AE3" w:rsidRPr="00ED2A8D" w:rsidRDefault="00883AE3" w:rsidP="008747E0">
    <w:pPr>
      <w:pStyle w:val="Header"/>
    </w:pPr>
  </w:p>
  <w:p w14:paraId="362B10D2" w14:textId="77777777" w:rsidR="00883AE3" w:rsidRPr="00AC33A2" w:rsidRDefault="00883AE3" w:rsidP="0078486B">
    <w:pPr>
      <w:pStyle w:val="Header"/>
      <w:spacing w:line="14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B2B6CA" w14:textId="77777777" w:rsidR="00883AE3" w:rsidRPr="00ED2A8D" w:rsidRDefault="00883AE3" w:rsidP="008747E0">
    <w:pPr>
      <w:pStyle w:val="Header"/>
    </w:pPr>
    <w:r>
      <w:rPr>
        <w:noProof/>
        <w:lang w:val="en-IE" w:eastAsia="en-IE"/>
      </w:rPr>
      <w:drawing>
        <wp:anchor distT="0" distB="0" distL="114300" distR="114300" simplePos="0" relativeHeight="251674624" behindDoc="1" locked="0" layoutInCell="1" allowOverlap="1" wp14:anchorId="4DF5C319" wp14:editId="684A759D">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31B3A14" w14:textId="77777777" w:rsidR="00883AE3" w:rsidRPr="00ED2A8D" w:rsidRDefault="00883AE3" w:rsidP="008747E0">
    <w:pPr>
      <w:pStyle w:val="Header"/>
    </w:pPr>
  </w:p>
  <w:p w14:paraId="468FCACF" w14:textId="77777777" w:rsidR="00883AE3" w:rsidRDefault="00883AE3" w:rsidP="008747E0">
    <w:pPr>
      <w:pStyle w:val="Header"/>
    </w:pPr>
  </w:p>
  <w:p w14:paraId="1564543A" w14:textId="77777777" w:rsidR="00883AE3" w:rsidRDefault="00883AE3" w:rsidP="008747E0">
    <w:pPr>
      <w:pStyle w:val="Header"/>
    </w:pPr>
  </w:p>
  <w:p w14:paraId="44FFE433" w14:textId="77777777" w:rsidR="00883AE3" w:rsidRDefault="00883AE3" w:rsidP="008747E0">
    <w:pPr>
      <w:pStyle w:val="Header"/>
    </w:pPr>
  </w:p>
  <w:p w14:paraId="27E25C09" w14:textId="77777777" w:rsidR="00883AE3" w:rsidRPr="00441393" w:rsidRDefault="00883AE3" w:rsidP="00441393">
    <w:pPr>
      <w:pStyle w:val="Contents"/>
    </w:pPr>
    <w:r>
      <w:t>CONTENTS</w:t>
    </w:r>
  </w:p>
  <w:p w14:paraId="31F18123" w14:textId="77777777" w:rsidR="00883AE3" w:rsidRPr="00ED2A8D" w:rsidRDefault="00883AE3" w:rsidP="008747E0">
    <w:pPr>
      <w:pStyle w:val="Header"/>
    </w:pPr>
  </w:p>
  <w:p w14:paraId="18F3FA94" w14:textId="77777777" w:rsidR="00883AE3" w:rsidRPr="00AC33A2" w:rsidRDefault="00883AE3" w:rsidP="0078486B">
    <w:pPr>
      <w:pStyle w:val="Header"/>
      <w:spacing w:line="140"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09E60A" w14:textId="77777777" w:rsidR="00883AE3" w:rsidRDefault="00883AE3" w:rsidP="00480D65">
    <w:pPr>
      <w:pStyle w:val="Header"/>
    </w:pPr>
    <w:r>
      <w:rPr>
        <w:noProof/>
        <w:lang w:val="en-IE" w:eastAsia="en-IE"/>
      </w:rPr>
      <w:drawing>
        <wp:anchor distT="0" distB="0" distL="114300" distR="114300" simplePos="0" relativeHeight="251678720" behindDoc="1" locked="0" layoutInCell="1" allowOverlap="1" wp14:anchorId="0B8EF895" wp14:editId="06E318DD">
          <wp:simplePos x="0" y="0"/>
          <wp:positionH relativeFrom="page">
            <wp:posOffset>9995779</wp:posOffset>
          </wp:positionH>
          <wp:positionV relativeFrom="page">
            <wp:posOffset>4347</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C1BCBE0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83364BE8"/>
    <w:lvl w:ilvl="0">
      <w:start w:val="1"/>
      <w:numFmt w:val="decimal"/>
      <w:lvlText w:val="%1."/>
      <w:lvlJc w:val="left"/>
      <w:pPr>
        <w:tabs>
          <w:tab w:val="num" w:pos="1800"/>
        </w:tabs>
        <w:ind w:left="1800" w:hanging="360"/>
      </w:pPr>
    </w:lvl>
  </w:abstractNum>
  <w:abstractNum w:abstractNumId="2">
    <w:nsid w:val="FFFFFF7D"/>
    <w:multiLevelType w:val="singleLevel"/>
    <w:tmpl w:val="528E9C1A"/>
    <w:lvl w:ilvl="0">
      <w:start w:val="1"/>
      <w:numFmt w:val="decimal"/>
      <w:lvlText w:val="%1."/>
      <w:lvlJc w:val="left"/>
      <w:pPr>
        <w:tabs>
          <w:tab w:val="num" w:pos="1440"/>
        </w:tabs>
        <w:ind w:left="1440" w:hanging="360"/>
      </w:pPr>
    </w:lvl>
  </w:abstractNum>
  <w:abstractNum w:abstractNumId="3">
    <w:nsid w:val="FFFFFF7F"/>
    <w:multiLevelType w:val="singleLevel"/>
    <w:tmpl w:val="AAF64860"/>
    <w:lvl w:ilvl="0">
      <w:start w:val="1"/>
      <w:numFmt w:val="decimal"/>
      <w:lvlText w:val="%1."/>
      <w:lvlJc w:val="left"/>
      <w:pPr>
        <w:tabs>
          <w:tab w:val="num" w:pos="720"/>
        </w:tabs>
        <w:ind w:left="720" w:hanging="360"/>
      </w:pPr>
    </w:lvl>
  </w:abstractNum>
  <w:abstractNum w:abstractNumId="4">
    <w:nsid w:val="FFFFFF80"/>
    <w:multiLevelType w:val="singleLevel"/>
    <w:tmpl w:val="22383CD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3ACBBD4"/>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31E45F8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B32C4F4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nsid w:val="FFFFFF89"/>
    <w:multiLevelType w:val="singleLevel"/>
    <w:tmpl w:val="0D58420A"/>
    <w:lvl w:ilvl="0">
      <w:start w:val="1"/>
      <w:numFmt w:val="bullet"/>
      <w:lvlText w:val=""/>
      <w:lvlJc w:val="left"/>
      <w:pPr>
        <w:tabs>
          <w:tab w:val="num" w:pos="360"/>
        </w:tabs>
        <w:ind w:left="360" w:hanging="360"/>
      </w:pPr>
      <w:rPr>
        <w:rFonts w:ascii="Symbol" w:hAnsi="Symbol" w:hint="default"/>
      </w:rPr>
    </w:lvl>
  </w:abstractNum>
  <w:abstractNum w:abstractNumId="1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0BEC10F5"/>
    <w:multiLevelType w:val="multilevel"/>
    <w:tmpl w:val="A106DD90"/>
    <w:lvl w:ilvl="0">
      <w:start w:val="1"/>
      <w:numFmt w:val="decimal"/>
      <w:pStyle w:val="AppendixHead1"/>
      <w:lvlText w:val="%1."/>
      <w:lvlJc w:val="left"/>
      <w:pPr>
        <w:ind w:left="709" w:hanging="709"/>
      </w:pPr>
      <w:rPr>
        <w:rFonts w:asciiTheme="minorHAnsi" w:hAnsiTheme="minorHAnsi" w:hint="default"/>
        <w:b/>
        <w:i w:val="0"/>
        <w:color w:val="00AFAA"/>
        <w:sz w:val="28"/>
      </w:rPr>
    </w:lvl>
    <w:lvl w:ilvl="1">
      <w:start w:val="1"/>
      <w:numFmt w:val="decimal"/>
      <w:pStyle w:val="AppendixHead2"/>
      <w:lvlText w:val="%1.%2."/>
      <w:lvlJc w:val="left"/>
      <w:pPr>
        <w:ind w:left="851" w:hanging="851"/>
      </w:pPr>
      <w:rPr>
        <w:rFonts w:asciiTheme="minorHAnsi" w:hAnsiTheme="minorHAnsi" w:hint="default"/>
        <w:b/>
        <w:i w:val="0"/>
        <w:color w:val="00AFAA"/>
        <w:sz w:val="24"/>
      </w:rPr>
    </w:lvl>
    <w:lvl w:ilvl="2">
      <w:start w:val="1"/>
      <w:numFmt w:val="decimal"/>
      <w:pStyle w:val="AppendixHead3"/>
      <w:lvlText w:val="%1.%2.%3."/>
      <w:lvlJc w:val="left"/>
      <w:pPr>
        <w:tabs>
          <w:tab w:val="num" w:pos="0"/>
        </w:tabs>
        <w:ind w:left="992" w:hanging="992"/>
      </w:pPr>
      <w:rPr>
        <w:rFonts w:asciiTheme="minorHAnsi" w:hAnsiTheme="minorHAnsi" w:hint="default"/>
        <w:b/>
        <w:i w:val="0"/>
        <w:color w:val="00AFAA"/>
        <w:sz w:val="22"/>
      </w:rPr>
    </w:lvl>
    <w:lvl w:ilvl="3">
      <w:start w:val="1"/>
      <w:numFmt w:val="decimal"/>
      <w:pStyle w:val="AppendixHead4"/>
      <w:lvlText w:val="%1.%2.%3.%4."/>
      <w:lvlJc w:val="left"/>
      <w:pPr>
        <w:ind w:left="1134" w:hanging="1134"/>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5">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nsid w:val="2862639A"/>
    <w:multiLevelType w:val="multilevel"/>
    <w:tmpl w:val="25C2FCA4"/>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29DF1BFF"/>
    <w:multiLevelType w:val="multilevel"/>
    <w:tmpl w:val="74147F36"/>
    <w:lvl w:ilvl="0">
      <w:start w:val="1"/>
      <w:numFmt w:val="decimal"/>
      <w:lvlText w:val="%1"/>
      <w:lvlJc w:val="left"/>
      <w:pPr>
        <w:tabs>
          <w:tab w:val="num" w:pos="0"/>
        </w:tabs>
        <w:ind w:left="425" w:hanging="425"/>
      </w:pPr>
      <w:rPr>
        <w:rFonts w:asciiTheme="minorHAnsi" w:hAnsiTheme="minorHAnsi" w:hint="default"/>
        <w:b w:val="0"/>
        <w:i w:val="0"/>
        <w:sz w:val="22"/>
      </w:rPr>
    </w:lvl>
    <w:lvl w:ilvl="1">
      <w:start w:val="1"/>
      <w:numFmt w:val="lowerLetter"/>
      <w:pStyle w:val="Lista"/>
      <w:lvlText w:val="%2"/>
      <w:lvlJc w:val="left"/>
      <w:pPr>
        <w:ind w:left="851" w:hanging="426"/>
      </w:pPr>
      <w:rPr>
        <w:rFonts w:asciiTheme="minorHAnsi" w:hAnsiTheme="minorHAnsi" w:hint="default"/>
        <w:b w:val="0"/>
        <w:i w:val="0"/>
        <w:sz w:val="22"/>
        <w:szCs w:val="18"/>
      </w:rPr>
    </w:lvl>
    <w:lvl w:ilvl="2">
      <w:start w:val="1"/>
      <w:numFmt w:val="lowerRoman"/>
      <w:pStyle w:val="Listi"/>
      <w:lvlText w:val="%3"/>
      <w:lvlJc w:val="left"/>
      <w:pPr>
        <w:ind w:left="1276" w:hanging="425"/>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3E6B4F5D"/>
    <w:multiLevelType w:val="multilevel"/>
    <w:tmpl w:val="5FA21F10"/>
    <w:lvl w:ilvl="0">
      <w:start w:val="1"/>
      <w:numFmt w:val="decimal"/>
      <w:pStyle w:val="equation"/>
      <w:lvlText w:val="Equation %1"/>
      <w:lvlJc w:val="left"/>
      <w:pPr>
        <w:ind w:left="1276" w:hanging="1276"/>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4590560E"/>
    <w:multiLevelType w:val="multilevel"/>
    <w:tmpl w:val="5DD06C0E"/>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48D554E7"/>
    <w:multiLevelType w:val="hybridMultilevel"/>
    <w:tmpl w:val="CDF6E040"/>
    <w:lvl w:ilvl="0" w:tplc="FFCE50BC">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6">
    <w:nsid w:val="67AB4D84"/>
    <w:multiLevelType w:val="multilevel"/>
    <w:tmpl w:val="F2066624"/>
    <w:lvl w:ilvl="0">
      <w:start w:val="1"/>
      <w:numFmt w:val="decimal"/>
      <w:pStyle w:val="Heading1"/>
      <w:lvlText w:val="%1."/>
      <w:lvlJc w:val="left"/>
      <w:pPr>
        <w:ind w:left="425" w:hanging="425"/>
      </w:pPr>
      <w:rPr>
        <w:rFonts w:asciiTheme="minorHAnsi" w:hAnsiTheme="minorHAnsi" w:hint="default"/>
        <w:b/>
        <w:i w:val="0"/>
        <w:color w:val="00AFAA"/>
        <w:sz w:val="28"/>
      </w:rPr>
    </w:lvl>
    <w:lvl w:ilvl="1">
      <w:start w:val="1"/>
      <w:numFmt w:val="decimal"/>
      <w:pStyle w:val="Heading2"/>
      <w:lvlText w:val="%1.%2."/>
      <w:lvlJc w:val="left"/>
      <w:pPr>
        <w:ind w:left="709" w:hanging="709"/>
      </w:pPr>
      <w:rPr>
        <w:rFonts w:asciiTheme="minorHAnsi" w:hAnsiTheme="minorHAnsi" w:hint="default"/>
        <w:b/>
        <w:i w:val="0"/>
        <w:color w:val="00AFAA"/>
        <w:sz w:val="24"/>
      </w:rPr>
    </w:lvl>
    <w:lvl w:ilvl="2">
      <w:start w:val="1"/>
      <w:numFmt w:val="decimal"/>
      <w:pStyle w:val="Heading3"/>
      <w:lvlText w:val="%1.%2.%3."/>
      <w:lvlJc w:val="left"/>
      <w:pPr>
        <w:ind w:left="851" w:hanging="851"/>
      </w:pPr>
      <w:rPr>
        <w:rFonts w:asciiTheme="minorHAnsi" w:hAnsiTheme="minorHAnsi" w:hint="default"/>
        <w:b/>
        <w:i w:val="0"/>
        <w:color w:val="00AFAA"/>
        <w:sz w:val="22"/>
      </w:rPr>
    </w:lvl>
    <w:lvl w:ilvl="3">
      <w:start w:val="1"/>
      <w:numFmt w:val="decimal"/>
      <w:pStyle w:val="Heading4"/>
      <w:lvlText w:val="%1.%2.%3.%4."/>
      <w:lvlJc w:val="left"/>
      <w:pPr>
        <w:ind w:left="987" w:hanging="987"/>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nsid w:val="72A1570F"/>
    <w:multiLevelType w:val="multilevel"/>
    <w:tmpl w:val="EDBE5052"/>
    <w:lvl w:ilvl="0">
      <w:start w:val="1"/>
      <w:numFmt w:val="decimal"/>
      <w:pStyle w:val="Module"/>
      <w:lvlText w:val="MODULE %1"/>
      <w:lvlJc w:val="left"/>
      <w:pPr>
        <w:ind w:left="1843" w:hanging="1843"/>
      </w:pPr>
      <w:rPr>
        <w:rFonts w:asciiTheme="minorHAnsi" w:hAnsiTheme="minorHAnsi" w:hint="default"/>
        <w:b/>
        <w:i w:val="0"/>
        <w:color w:val="009FDF"/>
        <w:sz w:val="32"/>
        <w:u w:val="single" w:color="009FDF"/>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9">
    <w:nsid w:val="77B65365"/>
    <w:multiLevelType w:val="multilevel"/>
    <w:tmpl w:val="0F26AB84"/>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pStyle w:val="Tablelista"/>
      <w:lvlText w:val="%2"/>
      <w:lvlJc w:val="left"/>
      <w:pPr>
        <w:ind w:left="851" w:hanging="426"/>
      </w:pPr>
      <w:rPr>
        <w:rFonts w:asciiTheme="minorHAnsi" w:hAnsiTheme="minorHAnsi" w:hint="default"/>
        <w:b w:val="0"/>
        <w:i w:val="0"/>
        <w:sz w:val="18"/>
        <w:szCs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nsid w:val="77E425FF"/>
    <w:multiLevelType w:val="multilevel"/>
    <w:tmpl w:val="31E0B966"/>
    <w:lvl w:ilvl="0">
      <w:start w:val="1"/>
      <w:numFmt w:val="decimal"/>
      <w:pStyle w:val="Part"/>
      <w:suff w:val="nothing"/>
      <w:lvlText w:val="PART %1"/>
      <w:lvlJc w:val="left"/>
      <w:pPr>
        <w:ind w:left="0" w:firstLine="0"/>
      </w:pPr>
      <w:rPr>
        <w:rFonts w:asciiTheme="minorHAnsi" w:hAnsiTheme="minorHAnsi" w:hint="default"/>
        <w:b/>
        <w:bCs w:val="0"/>
        <w:i w:val="0"/>
        <w:iCs w:val="0"/>
        <w:caps w:val="0"/>
        <w:strike w:val="0"/>
        <w:dstrike w:val="0"/>
        <w:vanish w:val="0"/>
        <w:color w:val="009FDF"/>
        <w:spacing w:val="0"/>
        <w:kern w:val="0"/>
        <w:position w:val="0"/>
        <w:sz w:val="32"/>
        <w:u w:val="non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7BB11B89"/>
    <w:multiLevelType w:val="hybridMultilevel"/>
    <w:tmpl w:val="64DCC9CA"/>
    <w:lvl w:ilvl="0" w:tplc="CE1458D6">
      <w:start w:val="1"/>
      <w:numFmt w:val="bullet"/>
      <w:pStyle w:val="Bullet2"/>
      <w:lvlText w:val=""/>
      <w:lvlJc w:val="left"/>
      <w:pPr>
        <w:ind w:left="851" w:hanging="426"/>
      </w:pPr>
      <w:rPr>
        <w:rFonts w:ascii="Symbol" w:hAnsi="Symbol" w:hint="default"/>
        <w:color w:val="00AFA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5"/>
  </w:num>
  <w:num w:numId="2">
    <w:abstractNumId w:val="13"/>
  </w:num>
  <w:num w:numId="3">
    <w:abstractNumId w:val="15"/>
  </w:num>
  <w:num w:numId="4">
    <w:abstractNumId w:val="11"/>
  </w:num>
  <w:num w:numId="5">
    <w:abstractNumId w:val="19"/>
  </w:num>
  <w:num w:numId="6">
    <w:abstractNumId w:val="24"/>
  </w:num>
  <w:num w:numId="7">
    <w:abstractNumId w:val="31"/>
  </w:num>
  <w:num w:numId="8">
    <w:abstractNumId w:val="28"/>
  </w:num>
  <w:num w:numId="9">
    <w:abstractNumId w:val="22"/>
  </w:num>
  <w:num w:numId="10">
    <w:abstractNumId w:val="18"/>
  </w:num>
  <w:num w:numId="11">
    <w:abstractNumId w:val="12"/>
  </w:num>
  <w:num w:numId="12">
    <w:abstractNumId w:val="8"/>
  </w:num>
  <w:num w:numId="13">
    <w:abstractNumId w:val="16"/>
  </w:num>
  <w:num w:numId="14">
    <w:abstractNumId w:val="14"/>
  </w:num>
  <w:num w:numId="15">
    <w:abstractNumId w:val="20"/>
  </w:num>
  <w:num w:numId="16">
    <w:abstractNumId w:val="23"/>
  </w:num>
  <w:num w:numId="17">
    <w:abstractNumId w:val="26"/>
  </w:num>
  <w:num w:numId="18">
    <w:abstractNumId w:val="30"/>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29"/>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1"/>
  </w:num>
  <w:num w:numId="37">
    <w:abstractNumId w:val="0"/>
  </w:num>
  <w:num w:numId="38">
    <w:abstractNumId w:val="1"/>
  </w:num>
  <w:num w:numId="39">
    <w:abstractNumId w:val="2"/>
  </w:num>
  <w:num w:numId="40">
    <w:abstractNumId w:val="4"/>
  </w:num>
  <w:num w:numId="41">
    <w:abstractNumId w:val="5"/>
  </w:num>
  <w:num w:numId="42">
    <w:abstractNumId w:val="6"/>
  </w:num>
  <w:num w:numId="43">
    <w:abstractNumId w:val="7"/>
  </w:num>
  <w:num w:numId="44">
    <w:abstractNumId w:val="3"/>
  </w:num>
  <w:num w:numId="45">
    <w:abstractNumId w:val="9"/>
  </w:num>
  <w:numIdMacAtCleanup w:val="3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erardine Delanoye">
    <w15:presenceInfo w15:providerId="AD" w15:userId="S-1-5-21-3036158373-452142988-3095193817-11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4"/>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9"/>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5BF8"/>
    <w:rsid w:val="00005AC9"/>
    <w:rsid w:val="000174F9"/>
    <w:rsid w:val="00024972"/>
    <w:rsid w:val="000249C2"/>
    <w:rsid w:val="000258F6"/>
    <w:rsid w:val="000268A9"/>
    <w:rsid w:val="000379A7"/>
    <w:rsid w:val="00040EB8"/>
    <w:rsid w:val="000537D0"/>
    <w:rsid w:val="00057B6D"/>
    <w:rsid w:val="00061A7B"/>
    <w:rsid w:val="0008654C"/>
    <w:rsid w:val="000904ED"/>
    <w:rsid w:val="00093294"/>
    <w:rsid w:val="000A27A8"/>
    <w:rsid w:val="000A5291"/>
    <w:rsid w:val="000B1A77"/>
    <w:rsid w:val="000C711B"/>
    <w:rsid w:val="000D474B"/>
    <w:rsid w:val="000D6611"/>
    <w:rsid w:val="000D6693"/>
    <w:rsid w:val="000E23E2"/>
    <w:rsid w:val="000E3954"/>
    <w:rsid w:val="000E3E52"/>
    <w:rsid w:val="000F0F9F"/>
    <w:rsid w:val="000F23C5"/>
    <w:rsid w:val="000F2CFD"/>
    <w:rsid w:val="000F3F43"/>
    <w:rsid w:val="0010151D"/>
    <w:rsid w:val="00105104"/>
    <w:rsid w:val="00112B84"/>
    <w:rsid w:val="00113D5B"/>
    <w:rsid w:val="00113EFD"/>
    <w:rsid w:val="00113F8F"/>
    <w:rsid w:val="001205DE"/>
    <w:rsid w:val="001214A0"/>
    <w:rsid w:val="001349DB"/>
    <w:rsid w:val="001361CD"/>
    <w:rsid w:val="00136E58"/>
    <w:rsid w:val="001520C4"/>
    <w:rsid w:val="00153769"/>
    <w:rsid w:val="00156525"/>
    <w:rsid w:val="00161325"/>
    <w:rsid w:val="0017295E"/>
    <w:rsid w:val="00180C11"/>
    <w:rsid w:val="001836BE"/>
    <w:rsid w:val="001862D3"/>
    <w:rsid w:val="001875B1"/>
    <w:rsid w:val="00196949"/>
    <w:rsid w:val="001D4A3E"/>
    <w:rsid w:val="001E0F67"/>
    <w:rsid w:val="001E416D"/>
    <w:rsid w:val="00201337"/>
    <w:rsid w:val="002022EA"/>
    <w:rsid w:val="00205B17"/>
    <w:rsid w:val="00205D9B"/>
    <w:rsid w:val="002204DA"/>
    <w:rsid w:val="0022371A"/>
    <w:rsid w:val="00236556"/>
    <w:rsid w:val="0024375D"/>
    <w:rsid w:val="0025141E"/>
    <w:rsid w:val="002520AD"/>
    <w:rsid w:val="00257DF8"/>
    <w:rsid w:val="00257E4A"/>
    <w:rsid w:val="0027175D"/>
    <w:rsid w:val="00274ADD"/>
    <w:rsid w:val="00280DE0"/>
    <w:rsid w:val="002916BD"/>
    <w:rsid w:val="00292085"/>
    <w:rsid w:val="002974BA"/>
    <w:rsid w:val="002A29D4"/>
    <w:rsid w:val="002A689F"/>
    <w:rsid w:val="002B2C55"/>
    <w:rsid w:val="002B598C"/>
    <w:rsid w:val="002C5134"/>
    <w:rsid w:val="002C7B21"/>
    <w:rsid w:val="002E22F4"/>
    <w:rsid w:val="002E4993"/>
    <w:rsid w:val="002E5BAC"/>
    <w:rsid w:val="002E7635"/>
    <w:rsid w:val="002F265A"/>
    <w:rsid w:val="002F3536"/>
    <w:rsid w:val="003028AF"/>
    <w:rsid w:val="00305EFE"/>
    <w:rsid w:val="00313D85"/>
    <w:rsid w:val="0031400E"/>
    <w:rsid w:val="00315CE3"/>
    <w:rsid w:val="00320639"/>
    <w:rsid w:val="003251FE"/>
    <w:rsid w:val="003274DB"/>
    <w:rsid w:val="00327ADA"/>
    <w:rsid w:val="00327FBF"/>
    <w:rsid w:val="0036382D"/>
    <w:rsid w:val="00367068"/>
    <w:rsid w:val="00380350"/>
    <w:rsid w:val="00380B4E"/>
    <w:rsid w:val="00380F03"/>
    <w:rsid w:val="003816E4"/>
    <w:rsid w:val="00383EE9"/>
    <w:rsid w:val="003840BF"/>
    <w:rsid w:val="0038528A"/>
    <w:rsid w:val="0038629E"/>
    <w:rsid w:val="003A30F5"/>
    <w:rsid w:val="003A368B"/>
    <w:rsid w:val="003A7759"/>
    <w:rsid w:val="003B03EA"/>
    <w:rsid w:val="003C7C34"/>
    <w:rsid w:val="003D0F37"/>
    <w:rsid w:val="003D5150"/>
    <w:rsid w:val="003E3151"/>
    <w:rsid w:val="003F191B"/>
    <w:rsid w:val="003F1C3A"/>
    <w:rsid w:val="003F1ECC"/>
    <w:rsid w:val="003F583F"/>
    <w:rsid w:val="0042518D"/>
    <w:rsid w:val="0042639D"/>
    <w:rsid w:val="00434423"/>
    <w:rsid w:val="00441393"/>
    <w:rsid w:val="00447CF0"/>
    <w:rsid w:val="00447E14"/>
    <w:rsid w:val="00456F10"/>
    <w:rsid w:val="00465491"/>
    <w:rsid w:val="00480D65"/>
    <w:rsid w:val="00492A8D"/>
    <w:rsid w:val="004D0799"/>
    <w:rsid w:val="004E1D57"/>
    <w:rsid w:val="004E2F16"/>
    <w:rsid w:val="004F16C9"/>
    <w:rsid w:val="00503044"/>
    <w:rsid w:val="0050650A"/>
    <w:rsid w:val="00513460"/>
    <w:rsid w:val="00523666"/>
    <w:rsid w:val="00526234"/>
    <w:rsid w:val="00543F96"/>
    <w:rsid w:val="00557434"/>
    <w:rsid w:val="00580763"/>
    <w:rsid w:val="005871F3"/>
    <w:rsid w:val="00595415"/>
    <w:rsid w:val="00597652"/>
    <w:rsid w:val="005A080B"/>
    <w:rsid w:val="005A7BDC"/>
    <w:rsid w:val="005B12A5"/>
    <w:rsid w:val="005B2163"/>
    <w:rsid w:val="005C161A"/>
    <w:rsid w:val="005C1BCB"/>
    <w:rsid w:val="005C2312"/>
    <w:rsid w:val="005C299E"/>
    <w:rsid w:val="005C4735"/>
    <w:rsid w:val="005C5C63"/>
    <w:rsid w:val="005C71FF"/>
    <w:rsid w:val="005D304B"/>
    <w:rsid w:val="005D6E5D"/>
    <w:rsid w:val="005E3989"/>
    <w:rsid w:val="005E4659"/>
    <w:rsid w:val="005E6557"/>
    <w:rsid w:val="005F1386"/>
    <w:rsid w:val="005F17C2"/>
    <w:rsid w:val="005F3D69"/>
    <w:rsid w:val="0060102B"/>
    <w:rsid w:val="006127AC"/>
    <w:rsid w:val="00617F1B"/>
    <w:rsid w:val="00634A78"/>
    <w:rsid w:val="00642025"/>
    <w:rsid w:val="0065107F"/>
    <w:rsid w:val="00651526"/>
    <w:rsid w:val="0065751B"/>
    <w:rsid w:val="00665C35"/>
    <w:rsid w:val="00666061"/>
    <w:rsid w:val="00667424"/>
    <w:rsid w:val="00667792"/>
    <w:rsid w:val="00671677"/>
    <w:rsid w:val="00674DCF"/>
    <w:rsid w:val="006750F2"/>
    <w:rsid w:val="00676E16"/>
    <w:rsid w:val="00683294"/>
    <w:rsid w:val="0068553C"/>
    <w:rsid w:val="00685F34"/>
    <w:rsid w:val="00687E10"/>
    <w:rsid w:val="006975A8"/>
    <w:rsid w:val="006A2EC5"/>
    <w:rsid w:val="006A5D9D"/>
    <w:rsid w:val="006B767B"/>
    <w:rsid w:val="006E0818"/>
    <w:rsid w:val="006E0E7D"/>
    <w:rsid w:val="006F032D"/>
    <w:rsid w:val="006F1C14"/>
    <w:rsid w:val="0070063A"/>
    <w:rsid w:val="0070681D"/>
    <w:rsid w:val="0072737A"/>
    <w:rsid w:val="00731DEE"/>
    <w:rsid w:val="007342FE"/>
    <w:rsid w:val="0074704E"/>
    <w:rsid w:val="00750AF1"/>
    <w:rsid w:val="007519FD"/>
    <w:rsid w:val="007542FF"/>
    <w:rsid w:val="0076167A"/>
    <w:rsid w:val="007715E8"/>
    <w:rsid w:val="00776004"/>
    <w:rsid w:val="0078486B"/>
    <w:rsid w:val="00785A39"/>
    <w:rsid w:val="00787D8A"/>
    <w:rsid w:val="00790277"/>
    <w:rsid w:val="00791EBC"/>
    <w:rsid w:val="00793577"/>
    <w:rsid w:val="007A446A"/>
    <w:rsid w:val="007A6476"/>
    <w:rsid w:val="007B29A6"/>
    <w:rsid w:val="007B2F66"/>
    <w:rsid w:val="007B6A93"/>
    <w:rsid w:val="007B7FEC"/>
    <w:rsid w:val="007C78B2"/>
    <w:rsid w:val="007D2107"/>
    <w:rsid w:val="007D5895"/>
    <w:rsid w:val="007D747F"/>
    <w:rsid w:val="007D77AB"/>
    <w:rsid w:val="007E30DF"/>
    <w:rsid w:val="007F7544"/>
    <w:rsid w:val="00800995"/>
    <w:rsid w:val="00815E10"/>
    <w:rsid w:val="008326B2"/>
    <w:rsid w:val="0083626A"/>
    <w:rsid w:val="00846831"/>
    <w:rsid w:val="0084683E"/>
    <w:rsid w:val="008533FB"/>
    <w:rsid w:val="00864E45"/>
    <w:rsid w:val="00865532"/>
    <w:rsid w:val="008737D3"/>
    <w:rsid w:val="008747E0"/>
    <w:rsid w:val="00876841"/>
    <w:rsid w:val="008827A8"/>
    <w:rsid w:val="00882B3C"/>
    <w:rsid w:val="00883AE3"/>
    <w:rsid w:val="0088489E"/>
    <w:rsid w:val="008972C3"/>
    <w:rsid w:val="008A48EF"/>
    <w:rsid w:val="008B501C"/>
    <w:rsid w:val="008C27BE"/>
    <w:rsid w:val="008C33B5"/>
    <w:rsid w:val="008D1B79"/>
    <w:rsid w:val="008D2314"/>
    <w:rsid w:val="008E1F69"/>
    <w:rsid w:val="008E54F8"/>
    <w:rsid w:val="008E5E93"/>
    <w:rsid w:val="008F57D8"/>
    <w:rsid w:val="00902834"/>
    <w:rsid w:val="00913B44"/>
    <w:rsid w:val="00914E26"/>
    <w:rsid w:val="0091590F"/>
    <w:rsid w:val="009249A2"/>
    <w:rsid w:val="00924ABF"/>
    <w:rsid w:val="0092540C"/>
    <w:rsid w:val="00925E0F"/>
    <w:rsid w:val="00931A57"/>
    <w:rsid w:val="009414E6"/>
    <w:rsid w:val="0094549B"/>
    <w:rsid w:val="00945B52"/>
    <w:rsid w:val="0095330D"/>
    <w:rsid w:val="00956797"/>
    <w:rsid w:val="00971591"/>
    <w:rsid w:val="0097297E"/>
    <w:rsid w:val="00974564"/>
    <w:rsid w:val="00974BC7"/>
    <w:rsid w:val="00974E99"/>
    <w:rsid w:val="009764FA"/>
    <w:rsid w:val="009773B0"/>
    <w:rsid w:val="00980192"/>
    <w:rsid w:val="0098220E"/>
    <w:rsid w:val="009865F4"/>
    <w:rsid w:val="00994D97"/>
    <w:rsid w:val="009A1FCD"/>
    <w:rsid w:val="009A5F67"/>
    <w:rsid w:val="009B2948"/>
    <w:rsid w:val="009B785E"/>
    <w:rsid w:val="009C1D11"/>
    <w:rsid w:val="009C25D3"/>
    <w:rsid w:val="009C26F8"/>
    <w:rsid w:val="009C2AB0"/>
    <w:rsid w:val="009C609E"/>
    <w:rsid w:val="009E16EC"/>
    <w:rsid w:val="009E4A4D"/>
    <w:rsid w:val="009F081F"/>
    <w:rsid w:val="00A03913"/>
    <w:rsid w:val="00A13E56"/>
    <w:rsid w:val="00A21F2D"/>
    <w:rsid w:val="00A24838"/>
    <w:rsid w:val="00A40526"/>
    <w:rsid w:val="00A4308C"/>
    <w:rsid w:val="00A4469B"/>
    <w:rsid w:val="00A549B3"/>
    <w:rsid w:val="00A574C0"/>
    <w:rsid w:val="00A619B1"/>
    <w:rsid w:val="00A660F5"/>
    <w:rsid w:val="00A668D2"/>
    <w:rsid w:val="00A72ED7"/>
    <w:rsid w:val="00A73B1A"/>
    <w:rsid w:val="00A8083F"/>
    <w:rsid w:val="00A84CE0"/>
    <w:rsid w:val="00A90D86"/>
    <w:rsid w:val="00A93103"/>
    <w:rsid w:val="00AA3E01"/>
    <w:rsid w:val="00AA7005"/>
    <w:rsid w:val="00AB46CD"/>
    <w:rsid w:val="00AB4A21"/>
    <w:rsid w:val="00AB4FB9"/>
    <w:rsid w:val="00AB7C61"/>
    <w:rsid w:val="00AC1940"/>
    <w:rsid w:val="00AC33A2"/>
    <w:rsid w:val="00AD4E86"/>
    <w:rsid w:val="00AD7728"/>
    <w:rsid w:val="00AE65F1"/>
    <w:rsid w:val="00AE6BB4"/>
    <w:rsid w:val="00AE74AD"/>
    <w:rsid w:val="00AF159C"/>
    <w:rsid w:val="00B01873"/>
    <w:rsid w:val="00B03F1C"/>
    <w:rsid w:val="00B153AD"/>
    <w:rsid w:val="00B17253"/>
    <w:rsid w:val="00B249F1"/>
    <w:rsid w:val="00B31A41"/>
    <w:rsid w:val="00B40199"/>
    <w:rsid w:val="00B502FF"/>
    <w:rsid w:val="00B552CA"/>
    <w:rsid w:val="00B602A1"/>
    <w:rsid w:val="00B67422"/>
    <w:rsid w:val="00B67FEF"/>
    <w:rsid w:val="00B70BD4"/>
    <w:rsid w:val="00B73463"/>
    <w:rsid w:val="00B7492B"/>
    <w:rsid w:val="00B9016D"/>
    <w:rsid w:val="00BA0F98"/>
    <w:rsid w:val="00BA1517"/>
    <w:rsid w:val="00BA67FD"/>
    <w:rsid w:val="00BA7C48"/>
    <w:rsid w:val="00BB27A6"/>
    <w:rsid w:val="00BB28FC"/>
    <w:rsid w:val="00BB2E2F"/>
    <w:rsid w:val="00BB3211"/>
    <w:rsid w:val="00BC0440"/>
    <w:rsid w:val="00BC27F6"/>
    <w:rsid w:val="00BC39F4"/>
    <w:rsid w:val="00BD21FE"/>
    <w:rsid w:val="00BD7EE1"/>
    <w:rsid w:val="00BE5568"/>
    <w:rsid w:val="00BF0A2B"/>
    <w:rsid w:val="00BF1358"/>
    <w:rsid w:val="00BF3CB4"/>
    <w:rsid w:val="00C0106D"/>
    <w:rsid w:val="00C133BE"/>
    <w:rsid w:val="00C2048E"/>
    <w:rsid w:val="00C222B4"/>
    <w:rsid w:val="00C2474F"/>
    <w:rsid w:val="00C339BE"/>
    <w:rsid w:val="00C352EA"/>
    <w:rsid w:val="00C35CF6"/>
    <w:rsid w:val="00C4205C"/>
    <w:rsid w:val="00C42E66"/>
    <w:rsid w:val="00C47A15"/>
    <w:rsid w:val="00C52B00"/>
    <w:rsid w:val="00C533EC"/>
    <w:rsid w:val="00C5470E"/>
    <w:rsid w:val="00C55EFB"/>
    <w:rsid w:val="00C56585"/>
    <w:rsid w:val="00C56B3F"/>
    <w:rsid w:val="00C67E3E"/>
    <w:rsid w:val="00C739BC"/>
    <w:rsid w:val="00C773D9"/>
    <w:rsid w:val="00C805CB"/>
    <w:rsid w:val="00C80ACE"/>
    <w:rsid w:val="00C81162"/>
    <w:rsid w:val="00C83666"/>
    <w:rsid w:val="00C870B5"/>
    <w:rsid w:val="00C91630"/>
    <w:rsid w:val="00C936F6"/>
    <w:rsid w:val="00C966EB"/>
    <w:rsid w:val="00CA04B1"/>
    <w:rsid w:val="00CA2DFC"/>
    <w:rsid w:val="00CB03D4"/>
    <w:rsid w:val="00CB507B"/>
    <w:rsid w:val="00CC35EF"/>
    <w:rsid w:val="00CC5048"/>
    <w:rsid w:val="00CC5F44"/>
    <w:rsid w:val="00CC6246"/>
    <w:rsid w:val="00CD5F12"/>
    <w:rsid w:val="00CE3160"/>
    <w:rsid w:val="00CE5BF8"/>
    <w:rsid w:val="00CE5E46"/>
    <w:rsid w:val="00D11214"/>
    <w:rsid w:val="00D1463A"/>
    <w:rsid w:val="00D16A57"/>
    <w:rsid w:val="00D16B8E"/>
    <w:rsid w:val="00D2138C"/>
    <w:rsid w:val="00D216A5"/>
    <w:rsid w:val="00D2697A"/>
    <w:rsid w:val="00D31339"/>
    <w:rsid w:val="00D347D9"/>
    <w:rsid w:val="00D34F9C"/>
    <w:rsid w:val="00D36983"/>
    <w:rsid w:val="00D3700C"/>
    <w:rsid w:val="00D46F86"/>
    <w:rsid w:val="00D61E0B"/>
    <w:rsid w:val="00D653B1"/>
    <w:rsid w:val="00D67ABF"/>
    <w:rsid w:val="00D74AE1"/>
    <w:rsid w:val="00D81F4C"/>
    <w:rsid w:val="00D85124"/>
    <w:rsid w:val="00D865A8"/>
    <w:rsid w:val="00D92C2D"/>
    <w:rsid w:val="00D95BDA"/>
    <w:rsid w:val="00DA17CD"/>
    <w:rsid w:val="00DB0ABB"/>
    <w:rsid w:val="00DB25B3"/>
    <w:rsid w:val="00DB50E4"/>
    <w:rsid w:val="00DC48A5"/>
    <w:rsid w:val="00DC542F"/>
    <w:rsid w:val="00DC6D2F"/>
    <w:rsid w:val="00DE0893"/>
    <w:rsid w:val="00DE2814"/>
    <w:rsid w:val="00DF2E96"/>
    <w:rsid w:val="00E01272"/>
    <w:rsid w:val="00E03846"/>
    <w:rsid w:val="00E14AC9"/>
    <w:rsid w:val="00E20A7D"/>
    <w:rsid w:val="00E27A2F"/>
    <w:rsid w:val="00E42A94"/>
    <w:rsid w:val="00E448C8"/>
    <w:rsid w:val="00E44BE8"/>
    <w:rsid w:val="00E458BF"/>
    <w:rsid w:val="00E4733B"/>
    <w:rsid w:val="00E56440"/>
    <w:rsid w:val="00E637DD"/>
    <w:rsid w:val="00E67A5C"/>
    <w:rsid w:val="00E706E7"/>
    <w:rsid w:val="00E734BE"/>
    <w:rsid w:val="00E770F6"/>
    <w:rsid w:val="00E81AA0"/>
    <w:rsid w:val="00E84229"/>
    <w:rsid w:val="00E86D30"/>
    <w:rsid w:val="00E90E4E"/>
    <w:rsid w:val="00E92F1E"/>
    <w:rsid w:val="00E9391E"/>
    <w:rsid w:val="00EA1052"/>
    <w:rsid w:val="00EA218F"/>
    <w:rsid w:val="00EA3C9B"/>
    <w:rsid w:val="00EA4259"/>
    <w:rsid w:val="00EA4F29"/>
    <w:rsid w:val="00EA5F83"/>
    <w:rsid w:val="00EA668C"/>
    <w:rsid w:val="00EA6F9D"/>
    <w:rsid w:val="00EB6F3C"/>
    <w:rsid w:val="00EC1E2C"/>
    <w:rsid w:val="00ED030E"/>
    <w:rsid w:val="00ED1C7D"/>
    <w:rsid w:val="00ED2A8D"/>
    <w:rsid w:val="00EE1F49"/>
    <w:rsid w:val="00EE54CB"/>
    <w:rsid w:val="00EF1C54"/>
    <w:rsid w:val="00EF23C8"/>
    <w:rsid w:val="00EF404B"/>
    <w:rsid w:val="00EF7AB3"/>
    <w:rsid w:val="00F00376"/>
    <w:rsid w:val="00F02F9B"/>
    <w:rsid w:val="00F15682"/>
    <w:rsid w:val="00F157E2"/>
    <w:rsid w:val="00F15E95"/>
    <w:rsid w:val="00F20E5E"/>
    <w:rsid w:val="00F41744"/>
    <w:rsid w:val="00F41B24"/>
    <w:rsid w:val="00F42554"/>
    <w:rsid w:val="00F527AC"/>
    <w:rsid w:val="00F573F5"/>
    <w:rsid w:val="00F61D83"/>
    <w:rsid w:val="00F65DD1"/>
    <w:rsid w:val="00F70611"/>
    <w:rsid w:val="00F707B3"/>
    <w:rsid w:val="00F71135"/>
    <w:rsid w:val="00F77615"/>
    <w:rsid w:val="00F90461"/>
    <w:rsid w:val="00FB16A8"/>
    <w:rsid w:val="00FB51A6"/>
    <w:rsid w:val="00FC378B"/>
    <w:rsid w:val="00FC3977"/>
    <w:rsid w:val="00FD2F16"/>
    <w:rsid w:val="00FD3637"/>
    <w:rsid w:val="00FD5561"/>
    <w:rsid w:val="00FD6065"/>
    <w:rsid w:val="00FE07D5"/>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61926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1AA0"/>
    <w:pPr>
      <w:spacing w:after="0" w:line="216" w:lineRule="atLeast"/>
    </w:pPr>
    <w:rPr>
      <w:sz w:val="18"/>
      <w:lang w:val="en-GB"/>
    </w:rPr>
  </w:style>
  <w:style w:type="paragraph" w:styleId="Heading1">
    <w:name w:val="heading 1"/>
    <w:basedOn w:val="Normal"/>
    <w:next w:val="Heading1separatationline"/>
    <w:link w:val="Heading1Char"/>
    <w:qFormat/>
    <w:rsid w:val="00C52B00"/>
    <w:pPr>
      <w:keepNext/>
      <w:keepLines/>
      <w:numPr>
        <w:numId w:val="17"/>
      </w:numPr>
      <w:spacing w:before="240" w:line="240" w:lineRule="atLeast"/>
      <w:outlineLvl w:val="0"/>
    </w:pPr>
    <w:rPr>
      <w:rFonts w:asciiTheme="majorHAnsi" w:eastAsiaTheme="majorEastAsia" w:hAnsiTheme="majorHAnsi" w:cstheme="majorBidi"/>
      <w:b/>
      <w:bCs/>
      <w:caps/>
      <w:color w:val="00AFAA"/>
      <w:sz w:val="28"/>
      <w:szCs w:val="24"/>
    </w:rPr>
  </w:style>
  <w:style w:type="paragraph" w:styleId="Heading2">
    <w:name w:val="heading 2"/>
    <w:basedOn w:val="Normal"/>
    <w:next w:val="Heading2separationline"/>
    <w:link w:val="Heading2Char"/>
    <w:autoRedefine/>
    <w:qFormat/>
    <w:rsid w:val="00C52B00"/>
    <w:pPr>
      <w:keepNext/>
      <w:keepLines/>
      <w:numPr>
        <w:ilvl w:val="1"/>
        <w:numId w:val="17"/>
      </w:numPr>
      <w:ind w:right="709"/>
      <w:outlineLvl w:val="1"/>
    </w:pPr>
    <w:rPr>
      <w:rFonts w:asciiTheme="majorHAnsi" w:eastAsiaTheme="majorEastAsia" w:hAnsiTheme="majorHAnsi" w:cstheme="majorBidi"/>
      <w:b/>
      <w:bCs/>
      <w:caps/>
      <w:color w:val="00AFAA"/>
      <w:sz w:val="24"/>
      <w:szCs w:val="24"/>
    </w:rPr>
  </w:style>
  <w:style w:type="paragraph" w:styleId="Heading3">
    <w:name w:val="heading 3"/>
    <w:basedOn w:val="Normal"/>
    <w:next w:val="BodyText"/>
    <w:link w:val="Heading3Char"/>
    <w:autoRedefine/>
    <w:qFormat/>
    <w:rsid w:val="0038528A"/>
    <w:pPr>
      <w:keepNext/>
      <w:keepLines/>
      <w:numPr>
        <w:ilvl w:val="2"/>
        <w:numId w:val="17"/>
      </w:numPr>
      <w:spacing w:after="60"/>
      <w:ind w:right="851"/>
      <w:outlineLvl w:val="2"/>
    </w:pPr>
    <w:rPr>
      <w:rFonts w:asciiTheme="majorHAnsi" w:eastAsiaTheme="majorEastAsia" w:hAnsiTheme="majorHAnsi" w:cstheme="majorBidi"/>
      <w:b/>
      <w:bCs/>
      <w:smallCaps/>
      <w:color w:val="00AFAA"/>
      <w:sz w:val="22"/>
    </w:rPr>
  </w:style>
  <w:style w:type="paragraph" w:styleId="Heading4">
    <w:name w:val="heading 4"/>
    <w:basedOn w:val="Normal"/>
    <w:next w:val="BodyText"/>
    <w:link w:val="Heading4Char"/>
    <w:qFormat/>
    <w:rsid w:val="00C52B00"/>
    <w:pPr>
      <w:keepNext/>
      <w:keepLines/>
      <w:numPr>
        <w:ilvl w:val="3"/>
        <w:numId w:val="17"/>
      </w:numPr>
      <w:spacing w:before="120" w:after="120"/>
      <w:ind w:right="992"/>
      <w:outlineLvl w:val="3"/>
    </w:pPr>
    <w:rPr>
      <w:rFonts w:asciiTheme="majorHAnsi" w:eastAsiaTheme="majorEastAsia" w:hAnsiTheme="majorHAnsi" w:cstheme="majorBidi"/>
      <w:b/>
      <w:bCs/>
      <w:iCs/>
      <w:color w:val="00AFAA"/>
      <w:sz w:val="22"/>
    </w:rPr>
  </w:style>
  <w:style w:type="paragraph" w:styleId="Heading5">
    <w:name w:val="heading 5"/>
    <w:basedOn w:val="Normal"/>
    <w:next w:val="Normal"/>
    <w:link w:val="Heading5Char"/>
    <w:rsid w:val="00E81AA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E81AA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E81AA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E81AA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E81AA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E81AA0"/>
    <w:pPr>
      <w:spacing w:after="0" w:line="240" w:lineRule="exact"/>
    </w:pPr>
    <w:rPr>
      <w:sz w:val="20"/>
      <w:lang w:val="en-GB"/>
    </w:rPr>
  </w:style>
  <w:style w:type="character" w:customStyle="1" w:styleId="HeaderChar">
    <w:name w:val="Header Char"/>
    <w:basedOn w:val="DefaultParagraphFont"/>
    <w:link w:val="Header"/>
    <w:rsid w:val="00E81AA0"/>
    <w:rPr>
      <w:sz w:val="20"/>
      <w:lang w:val="en-GB"/>
    </w:rPr>
  </w:style>
  <w:style w:type="paragraph" w:styleId="Footer">
    <w:name w:val="footer"/>
    <w:link w:val="FooterChar"/>
    <w:rsid w:val="00E81AA0"/>
    <w:pPr>
      <w:spacing w:after="0" w:line="240" w:lineRule="exact"/>
    </w:pPr>
    <w:rPr>
      <w:sz w:val="20"/>
      <w:lang w:val="en-GB"/>
    </w:rPr>
  </w:style>
  <w:style w:type="character" w:customStyle="1" w:styleId="FooterChar">
    <w:name w:val="Footer Char"/>
    <w:basedOn w:val="DefaultParagraphFont"/>
    <w:link w:val="Footer"/>
    <w:rsid w:val="00E81AA0"/>
    <w:rPr>
      <w:sz w:val="20"/>
      <w:lang w:val="en-GB"/>
    </w:rPr>
  </w:style>
  <w:style w:type="paragraph" w:styleId="BalloonText">
    <w:name w:val="Balloon Text"/>
    <w:basedOn w:val="Normal"/>
    <w:link w:val="BalloonTextChar"/>
    <w:rsid w:val="00E81AA0"/>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81AA0"/>
    <w:rPr>
      <w:rFonts w:ascii="Tahoma" w:hAnsi="Tahoma" w:cs="Tahoma"/>
      <w:sz w:val="16"/>
      <w:szCs w:val="16"/>
      <w:lang w:val="en-GB"/>
    </w:rPr>
  </w:style>
  <w:style w:type="table" w:styleId="TableGrid">
    <w:name w:val="Table Grid"/>
    <w:basedOn w:val="TableNormal"/>
    <w:uiPriority w:val="59"/>
    <w:rsid w:val="00E81AA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E81AA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C52B00"/>
    <w:rPr>
      <w:rFonts w:asciiTheme="majorHAnsi" w:eastAsiaTheme="majorEastAsia" w:hAnsiTheme="majorHAnsi" w:cstheme="majorBidi"/>
      <w:b/>
      <w:bCs/>
      <w:caps/>
      <w:color w:val="00AFAA"/>
      <w:sz w:val="28"/>
      <w:szCs w:val="24"/>
      <w:lang w:val="en-GB"/>
    </w:rPr>
  </w:style>
  <w:style w:type="character" w:customStyle="1" w:styleId="Heading2Char">
    <w:name w:val="Heading 2 Char"/>
    <w:basedOn w:val="DefaultParagraphFont"/>
    <w:link w:val="Heading2"/>
    <w:rsid w:val="00C52B00"/>
    <w:rPr>
      <w:rFonts w:asciiTheme="majorHAnsi" w:eastAsiaTheme="majorEastAsia" w:hAnsiTheme="majorHAnsi" w:cstheme="majorBidi"/>
      <w:b/>
      <w:bCs/>
      <w:caps/>
      <w:color w:val="00AFAA"/>
      <w:sz w:val="24"/>
      <w:szCs w:val="24"/>
      <w:lang w:val="en-GB"/>
    </w:rPr>
  </w:style>
  <w:style w:type="character" w:customStyle="1" w:styleId="Heading3Char">
    <w:name w:val="Heading 3 Char"/>
    <w:basedOn w:val="DefaultParagraphFont"/>
    <w:link w:val="Heading3"/>
    <w:rsid w:val="0038528A"/>
    <w:rPr>
      <w:rFonts w:asciiTheme="majorHAnsi" w:eastAsiaTheme="majorEastAsia" w:hAnsiTheme="majorHAnsi" w:cstheme="majorBidi"/>
      <w:b/>
      <w:bCs/>
      <w:smallCaps/>
      <w:color w:val="00AFAA"/>
      <w:lang w:val="en-GB"/>
    </w:rPr>
  </w:style>
  <w:style w:type="paragraph" w:styleId="List">
    <w:name w:val="List"/>
    <w:basedOn w:val="Normal"/>
    <w:uiPriority w:val="99"/>
    <w:unhideWhenUsed/>
    <w:rsid w:val="00E81AA0"/>
    <w:pPr>
      <w:ind w:left="360" w:hanging="360"/>
      <w:contextualSpacing/>
    </w:pPr>
    <w:rPr>
      <w:sz w:val="22"/>
    </w:rPr>
  </w:style>
  <w:style w:type="character" w:customStyle="1" w:styleId="Heading4Char">
    <w:name w:val="Heading 4 Char"/>
    <w:basedOn w:val="DefaultParagraphFont"/>
    <w:link w:val="Heading4"/>
    <w:rsid w:val="00C52B00"/>
    <w:rPr>
      <w:rFonts w:asciiTheme="majorHAnsi" w:eastAsiaTheme="majorEastAsia" w:hAnsiTheme="majorHAnsi" w:cstheme="majorBidi"/>
      <w:b/>
      <w:bCs/>
      <w:iCs/>
      <w:color w:val="00AFAA"/>
      <w:lang w:val="en-GB"/>
    </w:rPr>
  </w:style>
  <w:style w:type="character" w:customStyle="1" w:styleId="Heading5Char">
    <w:name w:val="Heading 5 Char"/>
    <w:basedOn w:val="DefaultParagraphFont"/>
    <w:link w:val="Heading5"/>
    <w:rsid w:val="00E81AA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E81AA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E81AA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E81AA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E81AA0"/>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E56440"/>
    <w:pPr>
      <w:numPr>
        <w:numId w:val="6"/>
      </w:numPr>
      <w:spacing w:after="120"/>
    </w:pPr>
    <w:rPr>
      <w:color w:val="000000" w:themeColor="text1"/>
      <w:sz w:val="22"/>
    </w:rPr>
  </w:style>
  <w:style w:type="paragraph" w:customStyle="1" w:styleId="Bullet2">
    <w:name w:val="Bullet 2"/>
    <w:basedOn w:val="Normal"/>
    <w:link w:val="Bullet2Char"/>
    <w:qFormat/>
    <w:rsid w:val="003840BF"/>
    <w:pPr>
      <w:numPr>
        <w:numId w:val="7"/>
      </w:numPr>
      <w:spacing w:after="120"/>
    </w:pPr>
    <w:rPr>
      <w:color w:val="000000" w:themeColor="text1"/>
      <w:sz w:val="22"/>
    </w:rPr>
  </w:style>
  <w:style w:type="paragraph" w:customStyle="1" w:styleId="Heading1separatationline">
    <w:name w:val="Heading 1 separatation line"/>
    <w:basedOn w:val="Normal"/>
    <w:next w:val="BodyText"/>
    <w:rsid w:val="00E770F6"/>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E770F6"/>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E81AA0"/>
    <w:pPr>
      <w:spacing w:line="180" w:lineRule="exact"/>
      <w:jc w:val="right"/>
    </w:pPr>
    <w:rPr>
      <w:color w:val="00558C" w:themeColor="accent1"/>
    </w:rPr>
  </w:style>
  <w:style w:type="paragraph" w:customStyle="1" w:styleId="Editionnumber">
    <w:name w:val="Edition number"/>
    <w:basedOn w:val="Normal"/>
    <w:rsid w:val="009C1D11"/>
    <w:rPr>
      <w:b/>
      <w:color w:val="00558C" w:themeColor="accent1"/>
      <w:sz w:val="48"/>
      <w:szCs w:val="50"/>
    </w:rPr>
  </w:style>
  <w:style w:type="paragraph" w:customStyle="1" w:styleId="Contents">
    <w:name w:val="Contents"/>
    <w:basedOn w:val="Header"/>
    <w:rsid w:val="00E81AA0"/>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E81AA0"/>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E81AA0"/>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E81AA0"/>
    <w:rPr>
      <w:color w:val="00558C" w:themeColor="accent1"/>
      <w:u w:val="single"/>
    </w:rPr>
  </w:style>
  <w:style w:type="paragraph" w:styleId="ListNumber3">
    <w:name w:val="List Number 3"/>
    <w:basedOn w:val="Normal"/>
    <w:uiPriority w:val="99"/>
    <w:unhideWhenUsed/>
    <w:rsid w:val="00E81AA0"/>
    <w:pPr>
      <w:contextualSpacing/>
    </w:pPr>
  </w:style>
  <w:style w:type="paragraph" w:styleId="TableofFigures">
    <w:name w:val="table of figures"/>
    <w:basedOn w:val="Normal"/>
    <w:next w:val="Normal"/>
    <w:uiPriority w:val="99"/>
    <w:rsid w:val="00E81AA0"/>
    <w:pPr>
      <w:tabs>
        <w:tab w:val="right" w:leader="dot" w:pos="9781"/>
      </w:tabs>
      <w:spacing w:after="60"/>
      <w:ind w:left="1276" w:hanging="1276"/>
    </w:pPr>
    <w:rPr>
      <w:i/>
      <w:sz w:val="22"/>
    </w:rPr>
  </w:style>
  <w:style w:type="paragraph" w:customStyle="1" w:styleId="Tabletext">
    <w:name w:val="Table text"/>
    <w:basedOn w:val="Normal"/>
    <w:qFormat/>
    <w:rsid w:val="00651526"/>
    <w:pPr>
      <w:spacing w:before="60" w:after="60"/>
      <w:ind w:left="113" w:right="113"/>
    </w:pPr>
    <w:rPr>
      <w:color w:val="000000" w:themeColor="text1"/>
      <w:sz w:val="20"/>
    </w:rPr>
  </w:style>
  <w:style w:type="paragraph" w:customStyle="1" w:styleId="Tabletexttitle">
    <w:name w:val="Table text title"/>
    <w:basedOn w:val="Tabletext"/>
    <w:rsid w:val="00E81AA0"/>
    <w:rPr>
      <w:b/>
      <w:color w:val="009FE3" w:themeColor="accent2"/>
    </w:rPr>
  </w:style>
  <w:style w:type="table" w:styleId="MediumShading1">
    <w:name w:val="Medium Shading 1"/>
    <w:basedOn w:val="TableNormal"/>
    <w:uiPriority w:val="63"/>
    <w:rsid w:val="00E81AA0"/>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E81AA0"/>
    <w:rPr>
      <w:b/>
      <w:bCs/>
      <w:i/>
      <w:color w:val="575756"/>
      <w:sz w:val="22"/>
      <w:u w:val="single"/>
    </w:rPr>
  </w:style>
  <w:style w:type="paragraph" w:styleId="TOC3">
    <w:name w:val="toc 3"/>
    <w:basedOn w:val="Normal"/>
    <w:next w:val="Normal"/>
    <w:uiPriority w:val="39"/>
    <w:unhideWhenUsed/>
    <w:rsid w:val="00E81AA0"/>
    <w:pPr>
      <w:spacing w:after="60"/>
      <w:ind w:left="1134" w:hanging="709"/>
    </w:pPr>
  </w:style>
  <w:style w:type="paragraph" w:styleId="BodyTextIndent3">
    <w:name w:val="Body Text Indent 3"/>
    <w:basedOn w:val="Normal"/>
    <w:link w:val="BodyTextIndent3Char"/>
    <w:semiHidden/>
    <w:unhideWhenUsed/>
    <w:rsid w:val="00E81AA0"/>
    <w:pPr>
      <w:spacing w:after="120"/>
      <w:ind w:left="360"/>
    </w:pPr>
    <w:rPr>
      <w:sz w:val="16"/>
      <w:szCs w:val="16"/>
    </w:rPr>
  </w:style>
  <w:style w:type="paragraph" w:styleId="List2">
    <w:name w:val="List 2"/>
    <w:basedOn w:val="Normal"/>
    <w:unhideWhenUsed/>
    <w:rsid w:val="00CC6246"/>
    <w:pPr>
      <w:ind w:left="720" w:hanging="360"/>
      <w:contextualSpacing/>
    </w:pPr>
  </w:style>
  <w:style w:type="character" w:customStyle="1" w:styleId="Bullet2Char">
    <w:name w:val="Bullet 2 Char"/>
    <w:basedOn w:val="DefaultParagraphFont"/>
    <w:link w:val="Bullet2"/>
    <w:rsid w:val="003840BF"/>
    <w:rPr>
      <w:color w:val="000000" w:themeColor="text1"/>
      <w:lang w:val="en-GB"/>
    </w:rPr>
  </w:style>
  <w:style w:type="character" w:customStyle="1" w:styleId="BodyTextIndent3Char">
    <w:name w:val="Body Text Indent 3 Char"/>
    <w:basedOn w:val="DefaultParagraphFont"/>
    <w:link w:val="BodyTextIndent3"/>
    <w:semiHidden/>
    <w:rsid w:val="00E81AA0"/>
    <w:rPr>
      <w:sz w:val="16"/>
      <w:szCs w:val="16"/>
      <w:lang w:val="en-GB"/>
    </w:rPr>
  </w:style>
  <w:style w:type="paragraph" w:customStyle="1" w:styleId="AppendixHead1">
    <w:name w:val="Appendix Head 1"/>
    <w:basedOn w:val="Normal"/>
    <w:next w:val="Heading1separatationline"/>
    <w:rsid w:val="00C52B00"/>
    <w:pPr>
      <w:numPr>
        <w:numId w:val="4"/>
      </w:numPr>
      <w:spacing w:before="120" w:after="120" w:line="240" w:lineRule="auto"/>
    </w:pPr>
    <w:rPr>
      <w:rFonts w:eastAsia="Calibri" w:cs="Arial"/>
      <w:b/>
      <w:caps/>
      <w:color w:val="00AFAA"/>
      <w:sz w:val="28"/>
      <w:lang w:eastAsia="en-GB"/>
    </w:rPr>
  </w:style>
  <w:style w:type="paragraph" w:customStyle="1" w:styleId="AppendixHead2">
    <w:name w:val="Appendix Head 2"/>
    <w:basedOn w:val="Normal"/>
    <w:next w:val="Heading2separationline"/>
    <w:rsid w:val="00C52B00"/>
    <w:pPr>
      <w:numPr>
        <w:ilvl w:val="1"/>
        <w:numId w:val="4"/>
      </w:numPr>
      <w:spacing w:before="120" w:after="120" w:line="240" w:lineRule="auto"/>
    </w:pPr>
    <w:rPr>
      <w:rFonts w:eastAsia="Calibri" w:cs="Arial"/>
      <w:b/>
      <w:caps/>
      <w:color w:val="00AFAA"/>
      <w:sz w:val="24"/>
      <w:lang w:eastAsia="en-GB"/>
    </w:rPr>
  </w:style>
  <w:style w:type="paragraph" w:customStyle="1" w:styleId="AppendixHead3">
    <w:name w:val="Appendix Head 3"/>
    <w:basedOn w:val="Normal"/>
    <w:next w:val="BodyText"/>
    <w:rsid w:val="00C52B00"/>
    <w:pPr>
      <w:numPr>
        <w:ilvl w:val="2"/>
        <w:numId w:val="4"/>
      </w:numPr>
      <w:spacing w:before="120" w:after="120" w:line="240" w:lineRule="auto"/>
    </w:pPr>
    <w:rPr>
      <w:rFonts w:eastAsia="Calibri" w:cs="Arial"/>
      <w:b/>
      <w:smallCaps/>
      <w:color w:val="00AFAA"/>
      <w:sz w:val="22"/>
      <w:lang w:eastAsia="en-GB"/>
    </w:rPr>
  </w:style>
  <w:style w:type="paragraph" w:customStyle="1" w:styleId="AppendixHead4">
    <w:name w:val="Appendix Head 4"/>
    <w:basedOn w:val="Normal"/>
    <w:next w:val="BodyText"/>
    <w:rsid w:val="00C52B00"/>
    <w:pPr>
      <w:numPr>
        <w:ilvl w:val="3"/>
        <w:numId w:val="4"/>
      </w:numPr>
      <w:spacing w:before="120" w:after="120" w:line="240" w:lineRule="auto"/>
    </w:pPr>
    <w:rPr>
      <w:rFonts w:eastAsia="Calibri" w:cs="Arial"/>
      <w:b/>
      <w:color w:val="00AFAA"/>
      <w:sz w:val="22"/>
      <w:lang w:eastAsia="en-GB"/>
    </w:rPr>
  </w:style>
  <w:style w:type="paragraph" w:customStyle="1" w:styleId="Annex">
    <w:name w:val="Annex"/>
    <w:basedOn w:val="Normal"/>
    <w:next w:val="BodyText"/>
    <w:link w:val="AnnexChar"/>
    <w:qFormat/>
    <w:rsid w:val="00C52B00"/>
    <w:pPr>
      <w:numPr>
        <w:numId w:val="2"/>
      </w:numPr>
      <w:spacing w:after="360"/>
    </w:pPr>
    <w:rPr>
      <w:b/>
      <w:i/>
      <w:caps/>
      <w:color w:val="407EC9"/>
      <w:sz w:val="28"/>
      <w:u w:val="single"/>
    </w:rPr>
  </w:style>
  <w:style w:type="character" w:customStyle="1" w:styleId="AnnexChar">
    <w:name w:val="Annex Char"/>
    <w:basedOn w:val="DefaultParagraphFont"/>
    <w:link w:val="Annex"/>
    <w:rsid w:val="00C52B00"/>
    <w:rPr>
      <w:b/>
      <w:i/>
      <w:caps/>
      <w:color w:val="407EC9"/>
      <w:sz w:val="28"/>
      <w:u w:val="single"/>
      <w:lang w:val="en-GB"/>
    </w:rPr>
  </w:style>
  <w:style w:type="paragraph" w:customStyle="1" w:styleId="AnnexAHead1">
    <w:name w:val="Annex A Head 1"/>
    <w:basedOn w:val="Normal"/>
    <w:next w:val="Heading1separatationline"/>
    <w:rsid w:val="00C52B00"/>
    <w:pPr>
      <w:numPr>
        <w:numId w:val="15"/>
      </w:numPr>
      <w:spacing w:before="120" w:after="120" w:line="240" w:lineRule="auto"/>
    </w:pPr>
    <w:rPr>
      <w:rFonts w:eastAsia="Calibri" w:cs="Calibri"/>
      <w:b/>
      <w:bCs/>
      <w:caps/>
      <w:color w:val="00AFAA"/>
      <w:sz w:val="28"/>
      <w:lang w:eastAsia="en-GB"/>
    </w:rPr>
  </w:style>
  <w:style w:type="paragraph" w:customStyle="1" w:styleId="AnnexAHead2">
    <w:name w:val="Annex A Head 2"/>
    <w:basedOn w:val="Normal"/>
    <w:next w:val="Heading2separationline"/>
    <w:rsid w:val="00C52B00"/>
    <w:pPr>
      <w:numPr>
        <w:ilvl w:val="1"/>
        <w:numId w:val="15"/>
      </w:numPr>
      <w:spacing w:before="120" w:after="120" w:line="240" w:lineRule="auto"/>
    </w:pPr>
    <w:rPr>
      <w:rFonts w:eastAsia="Calibri" w:cs="Calibri"/>
      <w:b/>
      <w:caps/>
      <w:color w:val="00AFAA"/>
      <w:sz w:val="24"/>
      <w:lang w:eastAsia="en-GB"/>
    </w:rPr>
  </w:style>
  <w:style w:type="paragraph" w:styleId="BodyText">
    <w:name w:val="Body Text"/>
    <w:basedOn w:val="Normal"/>
    <w:link w:val="BodyTextChar"/>
    <w:unhideWhenUsed/>
    <w:qFormat/>
    <w:rsid w:val="00E81AA0"/>
    <w:pPr>
      <w:spacing w:after="120"/>
    </w:pPr>
    <w:rPr>
      <w:sz w:val="22"/>
    </w:rPr>
  </w:style>
  <w:style w:type="character" w:customStyle="1" w:styleId="BodyTextChar">
    <w:name w:val="Body Text Char"/>
    <w:basedOn w:val="DefaultParagraphFont"/>
    <w:link w:val="BodyText"/>
    <w:rsid w:val="00E81AA0"/>
    <w:rPr>
      <w:lang w:val="en-GB"/>
    </w:rPr>
  </w:style>
  <w:style w:type="paragraph" w:customStyle="1" w:styleId="AnnexAHead3">
    <w:name w:val="Annex A Head 3"/>
    <w:basedOn w:val="Normal"/>
    <w:next w:val="BodyText"/>
    <w:rsid w:val="00C52B00"/>
    <w:pPr>
      <w:numPr>
        <w:ilvl w:val="2"/>
        <w:numId w:val="15"/>
      </w:numPr>
      <w:spacing w:before="120" w:after="120" w:line="240" w:lineRule="auto"/>
    </w:pPr>
    <w:rPr>
      <w:rFonts w:eastAsia="Calibri" w:cs="Calibri"/>
      <w:b/>
      <w:smallCaps/>
      <w:color w:val="00AFAA"/>
      <w:sz w:val="22"/>
      <w:lang w:eastAsia="en-GB"/>
    </w:rPr>
  </w:style>
  <w:style w:type="paragraph" w:customStyle="1" w:styleId="AnnexAHead4">
    <w:name w:val="Annex A Head 4"/>
    <w:basedOn w:val="Normal"/>
    <w:next w:val="BodyText"/>
    <w:rsid w:val="00C52B00"/>
    <w:pPr>
      <w:numPr>
        <w:ilvl w:val="3"/>
        <w:numId w:val="15"/>
      </w:numPr>
      <w:spacing w:before="120" w:after="120" w:line="240" w:lineRule="auto"/>
    </w:pPr>
    <w:rPr>
      <w:rFonts w:eastAsia="Calibri" w:cs="Calibri"/>
      <w:b/>
      <w:color w:val="00AFAA"/>
      <w:sz w:val="22"/>
      <w:lang w:eastAsia="en-GB"/>
    </w:rPr>
  </w:style>
  <w:style w:type="paragraph" w:customStyle="1" w:styleId="Appendix">
    <w:name w:val="Appendix"/>
    <w:basedOn w:val="Annex"/>
    <w:next w:val="Normal"/>
    <w:qFormat/>
    <w:rsid w:val="00C52B00"/>
    <w:pPr>
      <w:numPr>
        <w:numId w:val="3"/>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E81AA0"/>
    <w:rPr>
      <w:noProof w:val="0"/>
      <w:sz w:val="18"/>
      <w:szCs w:val="18"/>
      <w:lang w:val="en-GB"/>
    </w:rPr>
  </w:style>
  <w:style w:type="paragraph" w:styleId="CommentText">
    <w:name w:val="annotation text"/>
    <w:basedOn w:val="Normal"/>
    <w:link w:val="CommentTextChar"/>
    <w:unhideWhenUsed/>
    <w:rsid w:val="00E81AA0"/>
    <w:pPr>
      <w:spacing w:line="240" w:lineRule="auto"/>
    </w:pPr>
    <w:rPr>
      <w:sz w:val="24"/>
      <w:szCs w:val="24"/>
    </w:rPr>
  </w:style>
  <w:style w:type="character" w:customStyle="1" w:styleId="CommentTextChar">
    <w:name w:val="Comment Text Char"/>
    <w:basedOn w:val="DefaultParagraphFont"/>
    <w:link w:val="CommentText"/>
    <w:rsid w:val="00E81AA0"/>
    <w:rPr>
      <w:sz w:val="24"/>
      <w:szCs w:val="24"/>
      <w:lang w:val="en-GB"/>
    </w:rPr>
  </w:style>
  <w:style w:type="paragraph" w:styleId="CommentSubject">
    <w:name w:val="annotation subject"/>
    <w:basedOn w:val="CommentText"/>
    <w:next w:val="CommentText"/>
    <w:link w:val="CommentSubjectChar"/>
    <w:unhideWhenUsed/>
    <w:rsid w:val="00E81AA0"/>
    <w:rPr>
      <w:b/>
      <w:bCs/>
      <w:sz w:val="20"/>
      <w:szCs w:val="20"/>
    </w:rPr>
  </w:style>
  <w:style w:type="character" w:customStyle="1" w:styleId="CommentSubjectChar">
    <w:name w:val="Comment Subject Char"/>
    <w:basedOn w:val="CommentTextChar"/>
    <w:link w:val="CommentSubject"/>
    <w:rsid w:val="00E81AA0"/>
    <w:rPr>
      <w:b/>
      <w:bCs/>
      <w:sz w:val="20"/>
      <w:szCs w:val="20"/>
      <w:lang w:val="en-GB"/>
    </w:rPr>
  </w:style>
  <w:style w:type="paragraph" w:styleId="FootnoteText">
    <w:name w:val="footnote text"/>
    <w:basedOn w:val="Normal"/>
    <w:link w:val="FootnoteTextChar"/>
    <w:unhideWhenUsed/>
    <w:rsid w:val="00E81AA0"/>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E81AA0"/>
    <w:rPr>
      <w:sz w:val="18"/>
      <w:szCs w:val="24"/>
      <w:vertAlign w:val="superscript"/>
      <w:lang w:val="en-GB"/>
    </w:rPr>
  </w:style>
  <w:style w:type="paragraph" w:customStyle="1" w:styleId="InsetList">
    <w:name w:val="Inset List"/>
    <w:basedOn w:val="Normal"/>
    <w:rsid w:val="00C52B00"/>
    <w:pPr>
      <w:numPr>
        <w:numId w:val="11"/>
      </w:numPr>
      <w:tabs>
        <w:tab w:val="num" w:pos="360"/>
      </w:tabs>
      <w:spacing w:after="120"/>
      <w:ind w:left="0" w:firstLine="0"/>
      <w:jc w:val="both"/>
    </w:pPr>
    <w:rPr>
      <w:sz w:val="22"/>
    </w:rPr>
  </w:style>
  <w:style w:type="paragraph" w:customStyle="1" w:styleId="Footereditionno">
    <w:name w:val="Footer edition no."/>
    <w:basedOn w:val="Normal"/>
    <w:rsid w:val="00E81AA0"/>
    <w:pPr>
      <w:tabs>
        <w:tab w:val="right" w:pos="10206"/>
      </w:tabs>
    </w:pPr>
    <w:rPr>
      <w:b/>
      <w:color w:val="00558C"/>
      <w:sz w:val="15"/>
    </w:rPr>
  </w:style>
  <w:style w:type="paragraph" w:customStyle="1" w:styleId="Forward">
    <w:name w:val="Forward"/>
    <w:basedOn w:val="Normal"/>
    <w:next w:val="BodyText"/>
    <w:rsid w:val="002C7B21"/>
    <w:pPr>
      <w:spacing w:before="240" w:after="360"/>
      <w:jc w:val="center"/>
    </w:pPr>
    <w:rPr>
      <w:b/>
      <w:caps/>
      <w:color w:val="009FE3"/>
      <w:sz w:val="32"/>
    </w:rPr>
  </w:style>
  <w:style w:type="paragraph" w:customStyle="1" w:styleId="References">
    <w:name w:val="References"/>
    <w:basedOn w:val="Normal"/>
    <w:qFormat/>
    <w:rsid w:val="002974BA"/>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E56440"/>
    <w:pPr>
      <w:numPr>
        <w:numId w:val="14"/>
      </w:numPr>
      <w:spacing w:after="240"/>
      <w:ind w:left="992" w:hanging="992"/>
    </w:pPr>
  </w:style>
  <w:style w:type="paragraph" w:styleId="ListNumber">
    <w:name w:val="List Number"/>
    <w:basedOn w:val="Normal"/>
    <w:rsid w:val="00C52B00"/>
    <w:pPr>
      <w:numPr>
        <w:numId w:val="12"/>
      </w:numPr>
      <w:contextualSpacing/>
    </w:pPr>
  </w:style>
  <w:style w:type="paragraph" w:styleId="TOC4">
    <w:name w:val="toc 4"/>
    <w:basedOn w:val="Normal"/>
    <w:next w:val="Normal"/>
    <w:autoRedefine/>
    <w:uiPriority w:val="39"/>
    <w:unhideWhenUsed/>
    <w:rsid w:val="002A29D4"/>
    <w:pPr>
      <w:tabs>
        <w:tab w:val="right" w:leader="dot" w:pos="10195"/>
      </w:tabs>
      <w:spacing w:after="40"/>
      <w:ind w:left="1418" w:right="425" w:hanging="1418"/>
    </w:pPr>
    <w:rPr>
      <w:b/>
      <w:color w:val="00558C"/>
      <w:sz w:val="22"/>
    </w:rPr>
  </w:style>
  <w:style w:type="paragraph" w:customStyle="1" w:styleId="ListofFigures">
    <w:name w:val="List of Figures"/>
    <w:basedOn w:val="Normal"/>
    <w:next w:val="Normal"/>
    <w:rsid w:val="00E81AA0"/>
    <w:pPr>
      <w:spacing w:after="240" w:line="480" w:lineRule="atLeast"/>
    </w:pPr>
    <w:rPr>
      <w:b/>
      <w:color w:val="009FE3" w:themeColor="accent2"/>
      <w:sz w:val="40"/>
      <w:szCs w:val="40"/>
    </w:rPr>
  </w:style>
  <w:style w:type="paragraph" w:styleId="EnvelopeAddress">
    <w:name w:val="envelope address"/>
    <w:basedOn w:val="Normal"/>
    <w:uiPriority w:val="99"/>
    <w:semiHidden/>
    <w:unhideWhenUsed/>
    <w:rsid w:val="00D95BDA"/>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Closing">
    <w:name w:val="Closing"/>
    <w:basedOn w:val="Normal"/>
    <w:link w:val="ClosingChar"/>
    <w:uiPriority w:val="99"/>
    <w:semiHidden/>
    <w:unhideWhenUsed/>
    <w:rsid w:val="00D95BDA"/>
    <w:pPr>
      <w:spacing w:line="240" w:lineRule="auto"/>
      <w:ind w:left="4320"/>
    </w:pPr>
  </w:style>
  <w:style w:type="character" w:styleId="FootnoteReference">
    <w:name w:val="footnote reference"/>
    <w:rsid w:val="00E81AA0"/>
    <w:rPr>
      <w:vertAlign w:val="superscript"/>
    </w:rPr>
  </w:style>
  <w:style w:type="character" w:customStyle="1" w:styleId="ClosingChar">
    <w:name w:val="Closing Char"/>
    <w:basedOn w:val="DefaultParagraphFont"/>
    <w:link w:val="Closing"/>
    <w:uiPriority w:val="99"/>
    <w:semiHidden/>
    <w:rsid w:val="00D95BDA"/>
    <w:rPr>
      <w:sz w:val="18"/>
      <w:lang w:val="en-GB"/>
    </w:rPr>
  </w:style>
  <w:style w:type="paragraph" w:styleId="BodyText2">
    <w:name w:val="Body Text 2"/>
    <w:basedOn w:val="Normal"/>
    <w:link w:val="BodyText2Char"/>
    <w:semiHidden/>
    <w:unhideWhenUsed/>
    <w:rsid w:val="00D95BDA"/>
    <w:pPr>
      <w:spacing w:after="120" w:line="480" w:lineRule="auto"/>
    </w:pPr>
  </w:style>
  <w:style w:type="paragraph" w:customStyle="1" w:styleId="Listatext">
    <w:name w:val="List a text"/>
    <w:basedOn w:val="Normal"/>
    <w:qFormat/>
    <w:rsid w:val="0060102B"/>
    <w:pPr>
      <w:spacing w:after="120"/>
      <w:ind w:left="1134"/>
    </w:pPr>
    <w:rPr>
      <w:sz w:val="22"/>
    </w:rPr>
  </w:style>
  <w:style w:type="character" w:customStyle="1" w:styleId="BodyText2Char">
    <w:name w:val="Body Text 2 Char"/>
    <w:basedOn w:val="DefaultParagraphFont"/>
    <w:link w:val="BodyText2"/>
    <w:semiHidden/>
    <w:rsid w:val="00D95BDA"/>
    <w:rPr>
      <w:sz w:val="18"/>
      <w:lang w:val="en-GB"/>
    </w:rPr>
  </w:style>
  <w:style w:type="paragraph" w:styleId="BodyTextFirstIndent">
    <w:name w:val="Body Text First Indent"/>
    <w:basedOn w:val="BodyText"/>
    <w:link w:val="BodyTextFirstIndentChar"/>
    <w:semiHidden/>
    <w:rsid w:val="00D95BDA"/>
    <w:pPr>
      <w:spacing w:after="0"/>
      <w:ind w:firstLine="360"/>
    </w:pPr>
    <w:rPr>
      <w:sz w:val="18"/>
    </w:rPr>
  </w:style>
  <w:style w:type="character" w:customStyle="1" w:styleId="BodyTextFirstIndentChar">
    <w:name w:val="Body Text First Indent Char"/>
    <w:basedOn w:val="BodyTextChar"/>
    <w:link w:val="BodyTextFirstIndent"/>
    <w:semiHidden/>
    <w:rsid w:val="00D95BDA"/>
    <w:rPr>
      <w:sz w:val="18"/>
      <w:lang w:val="en-GB"/>
    </w:rPr>
  </w:style>
  <w:style w:type="paragraph" w:customStyle="1" w:styleId="List1indent">
    <w:name w:val="List 1 indent"/>
    <w:basedOn w:val="Normal"/>
    <w:rsid w:val="00D95BDA"/>
    <w:pPr>
      <w:tabs>
        <w:tab w:val="num" w:pos="1134"/>
      </w:tabs>
      <w:spacing w:after="120" w:line="240" w:lineRule="auto"/>
      <w:ind w:left="1134" w:hanging="567"/>
      <w:jc w:val="both"/>
    </w:pPr>
    <w:rPr>
      <w:rFonts w:ascii="Arial" w:eastAsia="Times New Roman" w:hAnsi="Arial" w:cs="Times New Roman"/>
      <w:sz w:val="22"/>
      <w:szCs w:val="20"/>
      <w:lang w:eastAsia="en-GB"/>
    </w:rPr>
  </w:style>
  <w:style w:type="paragraph" w:customStyle="1" w:styleId="List1indent2">
    <w:name w:val="List 1 indent 2"/>
    <w:basedOn w:val="Normal"/>
    <w:rsid w:val="00C52B00"/>
    <w:pPr>
      <w:numPr>
        <w:ilvl w:val="2"/>
        <w:numId w:val="1"/>
      </w:numPr>
      <w:spacing w:after="120" w:line="240" w:lineRule="auto"/>
      <w:jc w:val="both"/>
    </w:pPr>
    <w:rPr>
      <w:rFonts w:ascii="Arial" w:eastAsia="Times New Roman" w:hAnsi="Arial" w:cs="Times New Roman"/>
      <w:sz w:val="20"/>
      <w:szCs w:val="20"/>
      <w:lang w:eastAsia="en-GB"/>
    </w:rPr>
  </w:style>
  <w:style w:type="numbering" w:styleId="ArticleSection">
    <w:name w:val="Outline List 3"/>
    <w:basedOn w:val="NoList"/>
    <w:rsid w:val="00C52B00"/>
    <w:pPr>
      <w:numPr>
        <w:numId w:val="5"/>
      </w:numPr>
    </w:pPr>
  </w:style>
  <w:style w:type="paragraph" w:customStyle="1" w:styleId="List1indent2text">
    <w:name w:val="List 1 indent 2 text"/>
    <w:basedOn w:val="Normal"/>
    <w:rsid w:val="00D95BDA"/>
    <w:pPr>
      <w:spacing w:after="120" w:line="240" w:lineRule="auto"/>
      <w:ind w:left="1701"/>
      <w:jc w:val="both"/>
    </w:pPr>
    <w:rPr>
      <w:rFonts w:ascii="Arial" w:eastAsia="Times New Roman" w:hAnsi="Arial" w:cs="Times New Roman"/>
      <w:sz w:val="20"/>
      <w:szCs w:val="20"/>
      <w:lang w:eastAsia="en-GB"/>
    </w:rPr>
  </w:style>
  <w:style w:type="paragraph" w:styleId="TOC6">
    <w:name w:val="toc 6"/>
    <w:basedOn w:val="Normal"/>
    <w:next w:val="Normal"/>
    <w:autoRedefine/>
    <w:rsid w:val="00E81AA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E81AA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E81AA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E81AA0"/>
    <w:pPr>
      <w:spacing w:line="240" w:lineRule="auto"/>
      <w:ind w:left="1680"/>
    </w:pPr>
    <w:rPr>
      <w:rFonts w:ascii="Arial" w:eastAsia="Times New Roman" w:hAnsi="Arial" w:cs="Times New Roman"/>
      <w:sz w:val="20"/>
      <w:szCs w:val="20"/>
    </w:rPr>
  </w:style>
  <w:style w:type="paragraph" w:customStyle="1" w:styleId="List1indenttext">
    <w:name w:val="List 1 indent text"/>
    <w:basedOn w:val="Normal"/>
    <w:rsid w:val="00D95BDA"/>
    <w:pPr>
      <w:spacing w:after="120" w:line="240" w:lineRule="auto"/>
      <w:ind w:left="1134"/>
      <w:jc w:val="both"/>
    </w:pPr>
    <w:rPr>
      <w:rFonts w:ascii="Arial" w:eastAsia="Times New Roman" w:hAnsi="Arial" w:cs="Times New Roman"/>
      <w:sz w:val="22"/>
      <w:szCs w:val="20"/>
      <w:lang w:eastAsia="en-GB"/>
    </w:rPr>
  </w:style>
  <w:style w:type="paragraph" w:customStyle="1" w:styleId="Listitext">
    <w:name w:val="List i text"/>
    <w:basedOn w:val="Normal"/>
    <w:rsid w:val="0060102B"/>
    <w:pPr>
      <w:ind w:left="2268" w:hanging="567"/>
    </w:pPr>
    <w:rPr>
      <w:sz w:val="20"/>
    </w:rPr>
  </w:style>
  <w:style w:type="paragraph" w:styleId="TOC5">
    <w:name w:val="toc 5"/>
    <w:basedOn w:val="Normal"/>
    <w:next w:val="Normal"/>
    <w:autoRedefine/>
    <w:uiPriority w:val="39"/>
    <w:rsid w:val="00E81AA0"/>
    <w:pPr>
      <w:tabs>
        <w:tab w:val="right" w:leader="dot" w:pos="10206"/>
      </w:tabs>
      <w:spacing w:before="60" w:after="60" w:line="240" w:lineRule="auto"/>
      <w:ind w:left="1843" w:hanging="1418"/>
    </w:pPr>
    <w:rPr>
      <w:rFonts w:eastAsia="Times New Roman" w:cs="Times New Roman"/>
      <w:color w:val="00558C"/>
      <w:sz w:val="22"/>
      <w:szCs w:val="20"/>
    </w:rPr>
  </w:style>
  <w:style w:type="paragraph" w:customStyle="1" w:styleId="Bullet1text">
    <w:name w:val="Bullet 1 text"/>
    <w:basedOn w:val="Normal"/>
    <w:rsid w:val="003840BF"/>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3840BF"/>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C52B00"/>
    <w:pPr>
      <w:numPr>
        <w:numId w:val="8"/>
      </w:numPr>
      <w:spacing w:after="120" w:line="240" w:lineRule="auto"/>
    </w:pPr>
    <w:rPr>
      <w:rFonts w:eastAsia="Times New Roman" w:cs="Times New Roman"/>
      <w:sz w:val="20"/>
      <w:szCs w:val="20"/>
      <w:lang w:eastAsia="en-GB"/>
    </w:rPr>
  </w:style>
  <w:style w:type="paragraph" w:customStyle="1" w:styleId="Bullet3text">
    <w:name w:val="Bullet 3 text"/>
    <w:basedOn w:val="Normal"/>
    <w:rsid w:val="003840BF"/>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9A5F67"/>
    <w:pPr>
      <w:spacing w:after="120" w:line="240" w:lineRule="auto"/>
      <w:jc w:val="both"/>
    </w:pPr>
    <w:rPr>
      <w:rFonts w:eastAsia="Times New Roman" w:cs="Times New Roman"/>
      <w:sz w:val="22"/>
      <w:szCs w:val="20"/>
      <w:lang w:eastAsia="en-GB"/>
    </w:rPr>
  </w:style>
  <w:style w:type="paragraph" w:customStyle="1" w:styleId="Lista">
    <w:name w:val="List a"/>
    <w:basedOn w:val="Normal"/>
    <w:qFormat/>
    <w:rsid w:val="009A5F67"/>
    <w:pPr>
      <w:numPr>
        <w:ilvl w:val="1"/>
        <w:numId w:val="36"/>
      </w:numPr>
      <w:spacing w:after="120" w:line="240" w:lineRule="auto"/>
      <w:jc w:val="both"/>
    </w:pPr>
    <w:rPr>
      <w:rFonts w:eastAsia="Times New Roman" w:cs="Times New Roman"/>
      <w:sz w:val="22"/>
      <w:szCs w:val="20"/>
      <w:lang w:eastAsia="en-GB"/>
    </w:rPr>
  </w:style>
  <w:style w:type="paragraph" w:customStyle="1" w:styleId="Listi">
    <w:name w:val="List i"/>
    <w:basedOn w:val="Normal"/>
    <w:qFormat/>
    <w:rsid w:val="009A5F67"/>
    <w:pPr>
      <w:numPr>
        <w:ilvl w:val="2"/>
        <w:numId w:val="36"/>
      </w:numPr>
      <w:spacing w:after="120"/>
    </w:pPr>
    <w:rPr>
      <w:sz w:val="20"/>
    </w:rPr>
  </w:style>
  <w:style w:type="paragraph" w:customStyle="1" w:styleId="List1text">
    <w:name w:val="List 1 text"/>
    <w:basedOn w:val="Normal"/>
    <w:qFormat/>
    <w:rsid w:val="0060102B"/>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E81AA0"/>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E81AA0"/>
    <w:rPr>
      <w:rFonts w:ascii="Tahoma" w:eastAsia="Times New Roman" w:hAnsi="Tahoma" w:cs="Times New Roman"/>
      <w:sz w:val="20"/>
      <w:szCs w:val="24"/>
      <w:shd w:val="clear" w:color="auto" w:fill="000080"/>
      <w:lang w:val="de-DE" w:eastAsia="de-DE"/>
    </w:rPr>
  </w:style>
  <w:style w:type="character" w:styleId="FollowedHyperlink">
    <w:name w:val="FollowedHyperlink"/>
    <w:rsid w:val="00E81AA0"/>
    <w:rPr>
      <w:color w:val="800080"/>
      <w:u w:val="single"/>
    </w:rPr>
  </w:style>
  <w:style w:type="paragraph" w:styleId="NormalWeb">
    <w:name w:val="Normal (Web)"/>
    <w:basedOn w:val="Normal"/>
    <w:uiPriority w:val="99"/>
    <w:rsid w:val="00E81AA0"/>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E81AA0"/>
    <w:pPr>
      <w:tabs>
        <w:tab w:val="left" w:pos="1134"/>
        <w:tab w:val="right" w:pos="9781"/>
      </w:tabs>
    </w:pPr>
  </w:style>
  <w:style w:type="character" w:styleId="Emphasis">
    <w:name w:val="Emphasis"/>
    <w:rsid w:val="00E81AA0"/>
    <w:rPr>
      <w:i/>
      <w:iCs/>
    </w:rPr>
  </w:style>
  <w:style w:type="character" w:styleId="HTMLCite">
    <w:name w:val="HTML Cite"/>
    <w:rsid w:val="00E81AA0"/>
    <w:rPr>
      <w:i/>
      <w:iCs/>
    </w:rPr>
  </w:style>
  <w:style w:type="paragraph" w:customStyle="1" w:styleId="equation">
    <w:name w:val="equation"/>
    <w:basedOn w:val="Normal"/>
    <w:next w:val="BodyText"/>
    <w:rsid w:val="00C52B00"/>
    <w:pPr>
      <w:keepNext/>
      <w:numPr>
        <w:numId w:val="9"/>
      </w:numPr>
      <w:spacing w:after="120" w:line="240" w:lineRule="auto"/>
    </w:pPr>
    <w:rPr>
      <w:rFonts w:eastAsia="Times New Roman" w:cs="Times New Roman"/>
      <w:b/>
      <w:i/>
      <w:sz w:val="22"/>
      <w:szCs w:val="24"/>
      <w:u w:val="single"/>
    </w:rPr>
  </w:style>
  <w:style w:type="paragraph" w:customStyle="1" w:styleId="Default">
    <w:name w:val="Default"/>
    <w:rsid w:val="00E81AA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E81AA0"/>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E81AA0"/>
    <w:pPr>
      <w:numPr>
        <w:numId w:val="0"/>
      </w:numPr>
      <w:spacing w:before="480" w:line="276" w:lineRule="auto"/>
      <w:outlineLvl w:val="9"/>
    </w:pPr>
    <w:rPr>
      <w:caps w:val="0"/>
      <w:color w:val="003F68" w:themeColor="accent1" w:themeShade="BF"/>
      <w:szCs w:val="28"/>
      <w:lang w:val="sv-SE"/>
    </w:rPr>
  </w:style>
  <w:style w:type="paragraph" w:customStyle="1" w:styleId="Textedesaisie">
    <w:name w:val="Texte de saisie"/>
    <w:basedOn w:val="Normal"/>
    <w:link w:val="TextedesaisieCar"/>
    <w:rsid w:val="00E81AA0"/>
    <w:rPr>
      <w:color w:val="000000" w:themeColor="text1"/>
      <w:sz w:val="22"/>
    </w:rPr>
  </w:style>
  <w:style w:type="character" w:customStyle="1" w:styleId="TextedesaisieCar">
    <w:name w:val="Texte de saisie Car"/>
    <w:basedOn w:val="DefaultParagraphFont"/>
    <w:link w:val="Textedesaisie"/>
    <w:rsid w:val="00E81AA0"/>
    <w:rPr>
      <w:color w:val="000000" w:themeColor="text1"/>
      <w:lang w:val="en-GB"/>
    </w:rPr>
  </w:style>
  <w:style w:type="paragraph" w:customStyle="1" w:styleId="AnnexTablecaption">
    <w:name w:val="Annex Table caption"/>
    <w:basedOn w:val="Tablecaption"/>
    <w:next w:val="Normal"/>
    <w:rsid w:val="00C52B00"/>
    <w:pPr>
      <w:ind w:left="851" w:hanging="851"/>
    </w:pPr>
  </w:style>
  <w:style w:type="paragraph" w:customStyle="1" w:styleId="Figurecaption">
    <w:name w:val="Figure caption"/>
    <w:basedOn w:val="Caption"/>
    <w:next w:val="Normal"/>
    <w:rsid w:val="00C52B00"/>
    <w:pPr>
      <w:numPr>
        <w:numId w:val="10"/>
      </w:numPr>
      <w:spacing w:before="240" w:after="240"/>
    </w:pPr>
  </w:style>
  <w:style w:type="paragraph" w:customStyle="1" w:styleId="AnnexBHead1">
    <w:name w:val="Annex B Head 1"/>
    <w:basedOn w:val="AnnexAHead1"/>
    <w:next w:val="Heading1separatationline"/>
    <w:rsid w:val="00A03913"/>
    <w:pPr>
      <w:numPr>
        <w:numId w:val="0"/>
      </w:numPr>
    </w:pPr>
  </w:style>
  <w:style w:type="paragraph" w:styleId="NoSpacing">
    <w:name w:val="No Spacing"/>
    <w:uiPriority w:val="1"/>
    <w:semiHidden/>
    <w:rsid w:val="00E81AA0"/>
    <w:pPr>
      <w:spacing w:after="0" w:line="240" w:lineRule="auto"/>
    </w:pPr>
    <w:rPr>
      <w:sz w:val="18"/>
      <w:lang w:val="en-GB"/>
    </w:rPr>
  </w:style>
  <w:style w:type="paragraph" w:customStyle="1" w:styleId="AnnexBHead2">
    <w:name w:val="Annex B Head 2"/>
    <w:basedOn w:val="AnnexAHead2"/>
    <w:next w:val="Heading2separationline"/>
    <w:rsid w:val="00C52B00"/>
    <w:pPr>
      <w:numPr>
        <w:numId w:val="16"/>
      </w:numPr>
    </w:pPr>
  </w:style>
  <w:style w:type="paragraph" w:customStyle="1" w:styleId="AnnexBHead3">
    <w:name w:val="Annex B Head 3"/>
    <w:basedOn w:val="AnnexAHead3"/>
    <w:next w:val="BodyText"/>
    <w:rsid w:val="00C52B00"/>
    <w:pPr>
      <w:numPr>
        <w:numId w:val="16"/>
      </w:numPr>
    </w:pPr>
  </w:style>
  <w:style w:type="paragraph" w:customStyle="1" w:styleId="AnnexBHead4">
    <w:name w:val="Annex B Head 4"/>
    <w:basedOn w:val="AnnexAHead4"/>
    <w:next w:val="BodyText"/>
    <w:rsid w:val="00C52B00"/>
    <w:pPr>
      <w:numPr>
        <w:numId w:val="16"/>
      </w:numPr>
    </w:pPr>
  </w:style>
  <w:style w:type="paragraph" w:customStyle="1" w:styleId="Editionnumber-footer">
    <w:name w:val="Edition number - footer"/>
    <w:basedOn w:val="Footer"/>
    <w:next w:val="NoSpacing"/>
    <w:rsid w:val="00E81AA0"/>
    <w:pPr>
      <w:framePr w:hSpace="142" w:wrap="around" w:hAnchor="margin" w:xAlign="center" w:yAlign="bottom"/>
      <w:spacing w:before="40" w:line="180" w:lineRule="exact"/>
      <w:suppressOverlap/>
    </w:pPr>
    <w:rPr>
      <w:b/>
      <w:color w:val="00558C" w:themeColor="accent1"/>
      <w:sz w:val="15"/>
      <w:szCs w:val="15"/>
    </w:rPr>
  </w:style>
  <w:style w:type="paragraph" w:customStyle="1" w:styleId="Tableheading">
    <w:name w:val="Table heading"/>
    <w:basedOn w:val="Normal"/>
    <w:qFormat/>
    <w:rsid w:val="00651526"/>
    <w:pPr>
      <w:spacing w:before="60" w:after="60"/>
      <w:ind w:left="113" w:right="113"/>
    </w:pPr>
    <w:rPr>
      <w:b/>
      <w:color w:val="00AFAA"/>
      <w:sz w:val="20"/>
      <w:lang w:val="en-US"/>
    </w:rPr>
  </w:style>
  <w:style w:type="character" w:styleId="PageNumber">
    <w:name w:val="page number"/>
    <w:rsid w:val="00E81AA0"/>
    <w:rPr>
      <w:rFonts w:asciiTheme="minorHAnsi" w:hAnsiTheme="minorHAnsi"/>
      <w:sz w:val="15"/>
    </w:rPr>
  </w:style>
  <w:style w:type="paragraph" w:customStyle="1" w:styleId="Part">
    <w:name w:val="Part"/>
    <w:basedOn w:val="Normal"/>
    <w:next w:val="Heading1"/>
    <w:qFormat/>
    <w:rsid w:val="003840BF"/>
    <w:pPr>
      <w:numPr>
        <w:numId w:val="18"/>
      </w:numPr>
      <w:spacing w:after="240"/>
      <w:jc w:val="center"/>
    </w:pPr>
    <w:rPr>
      <w:b/>
      <w:caps/>
      <w:color w:val="009FDF"/>
      <w:sz w:val="32"/>
    </w:rPr>
  </w:style>
  <w:style w:type="paragraph" w:customStyle="1" w:styleId="Documentdate">
    <w:name w:val="Document date"/>
    <w:basedOn w:val="Normal"/>
    <w:rsid w:val="00E81AA0"/>
    <w:rPr>
      <w:b/>
      <w:color w:val="00558C"/>
      <w:sz w:val="28"/>
    </w:rPr>
  </w:style>
  <w:style w:type="paragraph" w:customStyle="1" w:styleId="Documentnumber">
    <w:name w:val="Document number"/>
    <w:basedOn w:val="Normal"/>
    <w:next w:val="Normal"/>
    <w:rsid w:val="009C1D11"/>
    <w:rPr>
      <w:caps/>
      <w:color w:val="00558C"/>
      <w:sz w:val="48"/>
    </w:rPr>
  </w:style>
  <w:style w:type="paragraph" w:customStyle="1" w:styleId="Module">
    <w:name w:val="Module"/>
    <w:basedOn w:val="Normal"/>
    <w:next w:val="Heading1"/>
    <w:qFormat/>
    <w:rsid w:val="00DF2E96"/>
    <w:pPr>
      <w:numPr>
        <w:numId w:val="20"/>
      </w:numPr>
      <w:spacing w:after="240" w:line="240" w:lineRule="auto"/>
    </w:pPr>
    <w:rPr>
      <w:rFonts w:eastAsia="Times New Roman" w:cs="Times New Roman"/>
      <w:b/>
      <w:color w:val="009FDF"/>
      <w:sz w:val="32"/>
      <w:szCs w:val="24"/>
      <w:u w:val="single" w:color="009FDF"/>
    </w:rPr>
  </w:style>
  <w:style w:type="paragraph" w:customStyle="1" w:styleId="Footerlandscape">
    <w:name w:val="Footer landscape"/>
    <w:basedOn w:val="Normal"/>
    <w:rsid w:val="00E81AA0"/>
    <w:pPr>
      <w:pBdr>
        <w:top w:val="single" w:sz="4" w:space="1" w:color="auto"/>
      </w:pBdr>
      <w:tabs>
        <w:tab w:val="right" w:pos="15309"/>
      </w:tabs>
      <w:adjustRightInd w:val="0"/>
    </w:pPr>
    <w:rPr>
      <w:b/>
      <w:color w:val="00558C"/>
      <w:sz w:val="15"/>
    </w:rPr>
  </w:style>
  <w:style w:type="paragraph" w:customStyle="1" w:styleId="Footerportrait">
    <w:name w:val="Footer portrait"/>
    <w:basedOn w:val="Normal"/>
    <w:rsid w:val="00E81AA0"/>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9C1D11"/>
    <w:pPr>
      <w:ind w:left="0" w:right="0"/>
    </w:pPr>
    <w:rPr>
      <w:b w:val="0"/>
      <w:color w:val="00558C"/>
      <w:sz w:val="48"/>
    </w:rPr>
  </w:style>
  <w:style w:type="paragraph" w:customStyle="1" w:styleId="Equationcaption">
    <w:name w:val="Equation caption"/>
    <w:basedOn w:val="TableofFigures"/>
    <w:next w:val="BodyText"/>
    <w:rsid w:val="00E81AA0"/>
    <w:pPr>
      <w:tabs>
        <w:tab w:val="left" w:pos="1843"/>
      </w:tabs>
    </w:pPr>
    <w:rPr>
      <w:b/>
    </w:rPr>
  </w:style>
  <w:style w:type="paragraph" w:customStyle="1" w:styleId="Headingseparationline-landscape">
    <w:name w:val="Heading separation line - landscape"/>
    <w:basedOn w:val="Heading1separatationline"/>
    <w:rsid w:val="00E81AA0"/>
    <w:pPr>
      <w:ind w:right="14317"/>
    </w:pPr>
  </w:style>
  <w:style w:type="character" w:styleId="PlaceholderText">
    <w:name w:val="Placeholder Text"/>
    <w:basedOn w:val="DefaultParagraphFont"/>
    <w:uiPriority w:val="99"/>
    <w:semiHidden/>
    <w:rsid w:val="00E81AA0"/>
    <w:rPr>
      <w:color w:val="808080"/>
    </w:rPr>
  </w:style>
  <w:style w:type="paragraph" w:customStyle="1" w:styleId="Reference">
    <w:name w:val="Reference"/>
    <w:basedOn w:val="Normal"/>
    <w:rsid w:val="00C52B00"/>
    <w:pPr>
      <w:numPr>
        <w:numId w:val="13"/>
      </w:numPr>
      <w:spacing w:after="120" w:line="240" w:lineRule="auto"/>
    </w:pPr>
    <w:rPr>
      <w:rFonts w:eastAsia="Times New Roman" w:cs="Times New Roman"/>
      <w:sz w:val="22"/>
      <w:szCs w:val="20"/>
    </w:rPr>
  </w:style>
  <w:style w:type="paragraph" w:customStyle="1" w:styleId="Style1">
    <w:name w:val="Style1"/>
    <w:basedOn w:val="Tableheading"/>
    <w:rsid w:val="00E81AA0"/>
    <w:rPr>
      <w:color w:val="407EC9"/>
    </w:rPr>
  </w:style>
  <w:style w:type="paragraph" w:customStyle="1" w:styleId="Style2">
    <w:name w:val="Style2"/>
    <w:basedOn w:val="TOC3"/>
    <w:autoRedefine/>
    <w:rsid w:val="00E81AA0"/>
    <w:pPr>
      <w:tabs>
        <w:tab w:val="left" w:pos="1985"/>
        <w:tab w:val="right" w:pos="10195"/>
      </w:tabs>
    </w:pPr>
    <w:rPr>
      <w:rFonts w:eastAsiaTheme="minorEastAsia"/>
      <w:noProof/>
      <w:sz w:val="24"/>
      <w:szCs w:val="24"/>
      <w:lang w:val="en-US"/>
    </w:rPr>
  </w:style>
  <w:style w:type="paragraph" w:customStyle="1" w:styleId="Acronym">
    <w:name w:val="Acronym"/>
    <w:basedOn w:val="Normal"/>
    <w:qFormat/>
    <w:rsid w:val="00924ABF"/>
    <w:pPr>
      <w:spacing w:after="60"/>
      <w:ind w:left="1418" w:hanging="1418"/>
    </w:pPr>
    <w:rPr>
      <w:sz w:val="22"/>
    </w:rPr>
  </w:style>
  <w:style w:type="paragraph" w:customStyle="1" w:styleId="AnnexHeading1">
    <w:name w:val="Annex Heading 1"/>
    <w:basedOn w:val="Normal"/>
    <w:next w:val="BodyText"/>
    <w:rsid w:val="0010151D"/>
    <w:pPr>
      <w:numPr>
        <w:numId w:val="22"/>
      </w:numPr>
      <w:spacing w:before="120" w:after="120" w:line="240" w:lineRule="auto"/>
    </w:pPr>
    <w:rPr>
      <w:rFonts w:ascii="Arial" w:eastAsia="Calibri" w:hAnsi="Arial" w:cs="Arial"/>
      <w:b/>
      <w:caps/>
      <w:sz w:val="24"/>
      <w:lang w:eastAsia="en-GB"/>
    </w:rPr>
  </w:style>
  <w:style w:type="paragraph" w:customStyle="1" w:styleId="AnnexHeading2">
    <w:name w:val="Annex Heading 2"/>
    <w:basedOn w:val="Normal"/>
    <w:next w:val="BodyText"/>
    <w:rsid w:val="0010151D"/>
    <w:pPr>
      <w:numPr>
        <w:ilvl w:val="1"/>
        <w:numId w:val="22"/>
      </w:numPr>
      <w:spacing w:before="120" w:after="120" w:line="240" w:lineRule="auto"/>
    </w:pPr>
    <w:rPr>
      <w:rFonts w:ascii="Arial" w:eastAsia="Calibri" w:hAnsi="Arial" w:cs="Arial"/>
      <w:b/>
      <w:sz w:val="22"/>
      <w:lang w:eastAsia="en-GB"/>
    </w:rPr>
  </w:style>
  <w:style w:type="paragraph" w:customStyle="1" w:styleId="AnnexHeading3">
    <w:name w:val="Annex Heading 3"/>
    <w:basedOn w:val="Normal"/>
    <w:next w:val="Normal"/>
    <w:rsid w:val="0010151D"/>
    <w:pPr>
      <w:numPr>
        <w:ilvl w:val="2"/>
        <w:numId w:val="22"/>
      </w:numPr>
      <w:spacing w:before="120" w:after="120" w:line="240" w:lineRule="auto"/>
    </w:pPr>
    <w:rPr>
      <w:rFonts w:ascii="Arial" w:eastAsia="Calibri" w:hAnsi="Arial" w:cs="Arial"/>
      <w:sz w:val="22"/>
      <w:lang w:eastAsia="en-GB"/>
    </w:rPr>
  </w:style>
  <w:style w:type="paragraph" w:customStyle="1" w:styleId="AnnexHeading4">
    <w:name w:val="Annex Heading 4"/>
    <w:basedOn w:val="Normal"/>
    <w:next w:val="BodyText"/>
    <w:rsid w:val="0010151D"/>
    <w:pPr>
      <w:numPr>
        <w:ilvl w:val="3"/>
        <w:numId w:val="22"/>
      </w:numPr>
      <w:spacing w:before="120" w:after="120" w:line="240" w:lineRule="auto"/>
    </w:pPr>
    <w:rPr>
      <w:rFonts w:ascii="Arial" w:eastAsia="Calibri" w:hAnsi="Arial" w:cs="Arial"/>
      <w:sz w:val="22"/>
      <w:lang w:eastAsia="en-GB"/>
    </w:rPr>
  </w:style>
  <w:style w:type="paragraph" w:customStyle="1" w:styleId="CM14">
    <w:name w:val="CM14"/>
    <w:basedOn w:val="Normal"/>
    <w:next w:val="Normal"/>
    <w:rsid w:val="00EA4259"/>
    <w:pPr>
      <w:widowControl w:val="0"/>
      <w:autoSpaceDE w:val="0"/>
      <w:autoSpaceDN w:val="0"/>
      <w:adjustRightInd w:val="0"/>
      <w:spacing w:line="240" w:lineRule="auto"/>
    </w:pPr>
    <w:rPr>
      <w:rFonts w:ascii="Arial" w:eastAsia="MS Mincho" w:hAnsi="Arial" w:cs="Arial"/>
      <w:sz w:val="24"/>
      <w:szCs w:val="24"/>
    </w:rPr>
  </w:style>
  <w:style w:type="paragraph" w:customStyle="1" w:styleId="List1indent1">
    <w:name w:val="List 1 indent 1"/>
    <w:basedOn w:val="Normal"/>
    <w:qFormat/>
    <w:rsid w:val="00FD3637"/>
    <w:pPr>
      <w:tabs>
        <w:tab w:val="num" w:pos="1134"/>
      </w:tabs>
      <w:spacing w:after="120" w:line="240" w:lineRule="auto"/>
      <w:ind w:left="1134" w:hanging="567"/>
      <w:jc w:val="both"/>
    </w:pPr>
    <w:rPr>
      <w:rFonts w:ascii="Arial" w:eastAsia="Calibri" w:hAnsi="Arial" w:cs="Arial"/>
      <w:sz w:val="22"/>
      <w:lang w:eastAsia="en-GB"/>
    </w:rPr>
  </w:style>
  <w:style w:type="paragraph" w:customStyle="1" w:styleId="TableList11">
    <w:name w:val="Table List 11"/>
    <w:basedOn w:val="List1"/>
    <w:rsid w:val="00C67E3E"/>
    <w:pPr>
      <w:numPr>
        <w:numId w:val="24"/>
      </w:numPr>
      <w:tabs>
        <w:tab w:val="clear" w:pos="0"/>
      </w:tabs>
      <w:spacing w:after="60"/>
      <w:jc w:val="left"/>
    </w:pPr>
    <w:rPr>
      <w:sz w:val="18"/>
      <w:szCs w:val="18"/>
    </w:rPr>
  </w:style>
  <w:style w:type="paragraph" w:customStyle="1" w:styleId="Tablelista">
    <w:name w:val="Table list a"/>
    <w:basedOn w:val="Lista"/>
    <w:rsid w:val="00C67E3E"/>
    <w:pPr>
      <w:numPr>
        <w:numId w:val="25"/>
      </w:numPr>
    </w:pPr>
    <w:rPr>
      <w:sz w:val="18"/>
      <w:szCs w:val="18"/>
      <w:lang w:val="fr-FR"/>
    </w:rPr>
  </w:style>
  <w:style w:type="paragraph" w:customStyle="1" w:styleId="Tablelisti">
    <w:name w:val="Table list i"/>
    <w:basedOn w:val="Listi"/>
    <w:rsid w:val="00C67E3E"/>
    <w:pPr>
      <w:spacing w:after="60"/>
      <w:ind w:left="1320"/>
    </w:pPr>
    <w:rPr>
      <w:sz w:val="18"/>
      <w:lang w:val="fr-FR"/>
    </w:rPr>
  </w:style>
  <w:style w:type="character" w:styleId="Strong">
    <w:name w:val="Strong"/>
    <w:rsid w:val="00A21F2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commentsExtended" Target="commentsExtended.xml"/><Relationship Id="rId18" Type="http://schemas.openxmlformats.org/officeDocument/2006/relationships/header" Target="header4.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comments" Target="comments.xml"/><Relationship Id="rId17" Type="http://schemas.openxmlformats.org/officeDocument/2006/relationships/hyperlink" Target="http://www.iala-aism.org/wiki/dictionary" TargetMode="External"/><Relationship Id="rId2" Type="http://schemas.openxmlformats.org/officeDocument/2006/relationships/numbering" Target="numbering.xml"/><Relationship Id="rId16" Type="http://schemas.openxmlformats.org/officeDocument/2006/relationships/hyperlink" Target="http://www.iala-aism.or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academy@iala-aism.org" TargetMode="External"/><Relationship Id="rId10" Type="http://schemas.openxmlformats.org/officeDocument/2006/relationships/header" Target="header2.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085221-7FAD-4560-90AA-437D8D2322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11</Pages>
  <Words>1711</Words>
  <Characters>9755</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11444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Seamus Doyle</cp:lastModifiedBy>
  <cp:revision>16</cp:revision>
  <cp:lastPrinted>2016-02-11T12:10:00Z</cp:lastPrinted>
  <dcterms:created xsi:type="dcterms:W3CDTF">2017-01-04T13:39:00Z</dcterms:created>
  <dcterms:modified xsi:type="dcterms:W3CDTF">2017-07-27T15:11:00Z</dcterms:modified>
  <cp:category/>
</cp:coreProperties>
</file>